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91A05" w14:textId="2AB3893B" w:rsidR="00B54456" w:rsidRDefault="00B54456" w:rsidP="00647A3A">
      <w:pPr>
        <w:spacing w:afterLines="50" w:after="156"/>
        <w:jc w:val="center"/>
        <w:rPr>
          <w:ins w:id="0" w:author="USER" w:date="2017-09-21T09:10:00Z"/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b/>
          <w:sz w:val="32"/>
          <w:szCs w:val="32"/>
        </w:rPr>
        <w:t>大学</w:t>
      </w:r>
      <w:r w:rsidR="00176E68">
        <w:rPr>
          <w:rFonts w:ascii="宋体" w:hAnsi="宋体" w:hint="eastAsia"/>
          <w:b/>
          <w:sz w:val="32"/>
          <w:szCs w:val="32"/>
        </w:rPr>
        <w:t>201</w:t>
      </w:r>
      <w:r w:rsidR="00A568AE">
        <w:rPr>
          <w:rFonts w:ascii="宋体" w:hAnsi="宋体"/>
          <w:b/>
          <w:sz w:val="32"/>
          <w:szCs w:val="32"/>
        </w:rPr>
        <w:t>8</w:t>
      </w:r>
      <w:r w:rsidR="00A568AE">
        <w:rPr>
          <w:rFonts w:ascii="宋体" w:hAnsi="宋体" w:hint="eastAsia"/>
          <w:b/>
          <w:sz w:val="32"/>
          <w:szCs w:val="32"/>
        </w:rPr>
        <w:t>-201</w:t>
      </w:r>
      <w:r w:rsidR="00A568AE">
        <w:rPr>
          <w:rFonts w:ascii="宋体" w:hAnsi="宋体"/>
          <w:b/>
          <w:sz w:val="32"/>
          <w:szCs w:val="32"/>
        </w:rPr>
        <w:t>9</w:t>
      </w:r>
      <w:r>
        <w:rPr>
          <w:rFonts w:ascii="宋体" w:hAnsi="宋体" w:hint="eastAsia"/>
          <w:b/>
          <w:sz w:val="32"/>
          <w:szCs w:val="32"/>
        </w:rPr>
        <w:t>年度“金发科技奖学金”申请表</w:t>
      </w:r>
    </w:p>
    <w:p w14:paraId="05AF7F8D" w14:textId="77777777" w:rsidR="00EF75AB" w:rsidRPr="00EF75AB" w:rsidRDefault="00EF75AB" w:rsidP="00647A3A">
      <w:pPr>
        <w:spacing w:afterLines="50" w:after="156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a3"/>
        <w:tblW w:w="8924" w:type="dxa"/>
        <w:jc w:val="center"/>
        <w:tblLook w:val="04A0" w:firstRow="1" w:lastRow="0" w:firstColumn="1" w:lastColumn="0" w:noHBand="0" w:noVBand="1"/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:rsidR="001C4B4E" w:rsidRPr="00B54456" w14:paraId="69908D44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17D8136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151" w:type="dxa"/>
            <w:vAlign w:val="center"/>
          </w:tcPr>
          <w:p w14:paraId="576C1062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1238" w:type="dxa"/>
            <w:gridSpan w:val="3"/>
            <w:vAlign w:val="center"/>
          </w:tcPr>
          <w:p w14:paraId="65ACFAC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1418" w:type="dxa"/>
            <w:vAlign w:val="center"/>
          </w:tcPr>
          <w:p w14:paraId="4E430AE6" w14:textId="77777777" w:rsidR="00202160" w:rsidRPr="00B54456" w:rsidRDefault="00202160" w:rsidP="00B5445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1C4B4E" w:rsidRPr="00B54456" w14:paraId="5046E1BC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69884E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性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1151" w:type="dxa"/>
            <w:vAlign w:val="center"/>
          </w:tcPr>
          <w:p w14:paraId="2D31EA8C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民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238" w:type="dxa"/>
            <w:gridSpan w:val="3"/>
            <w:vAlign w:val="center"/>
          </w:tcPr>
          <w:p w14:paraId="6519428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籍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418" w:type="dxa"/>
            <w:vAlign w:val="center"/>
          </w:tcPr>
          <w:p w14:paraId="0F1C3338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7E5A71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6785672D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A4EC9B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004EBBC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24B72E61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03D40C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 w14:textId="31466984" w:rsidR="00202160" w:rsidRPr="00B54456" w:rsidRDefault="00B8018B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</w:t>
            </w:r>
            <w:bookmarkStart w:id="1" w:name="_GoBack"/>
            <w:bookmarkEnd w:id="1"/>
            <w:r>
              <w:rPr>
                <w:rFonts w:hint="eastAsia"/>
                <w:sz w:val="22"/>
                <w:szCs w:val="22"/>
              </w:rPr>
              <w:t>测评排名</w:t>
            </w:r>
          </w:p>
        </w:tc>
        <w:tc>
          <w:tcPr>
            <w:tcW w:w="1418" w:type="dxa"/>
            <w:vAlign w:val="center"/>
          </w:tcPr>
          <w:p w14:paraId="3D71600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17E48A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012A546C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227AF9A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 w14:textId="77777777" w:rsidR="00B54456" w:rsidRPr="00B54456" w:rsidRDefault="00D0533F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294F1185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FF55AB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院</w:t>
            </w:r>
          </w:p>
        </w:tc>
        <w:tc>
          <w:tcPr>
            <w:tcW w:w="2543" w:type="dxa"/>
            <w:gridSpan w:val="2"/>
            <w:vAlign w:val="center"/>
          </w:tcPr>
          <w:p w14:paraId="12A63A7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593E18B6" w14:textId="77777777" w:rsidTr="001C4B4E">
        <w:trPr>
          <w:trHeight w:hRule="exact" w:val="454"/>
          <w:jc w:val="center"/>
        </w:trPr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595FD17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sz="4" w:space="0" w:color="auto"/>
            </w:tcBorders>
            <w:vAlign w:val="center"/>
          </w:tcPr>
          <w:p w14:paraId="4BF48EC3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vAlign w:val="center"/>
          </w:tcPr>
          <w:p w14:paraId="0015AD54" w14:textId="77777777" w:rsidR="00B54456" w:rsidRPr="00B54456" w:rsidRDefault="00E234D2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5AA724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A05818" w14:textId="77777777" w:rsidTr="00036EFA">
        <w:trPr>
          <w:trHeight w:hRule="exact" w:val="567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3E46F135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教育情况（本科及以上）</w:t>
            </w:r>
          </w:p>
        </w:tc>
      </w:tr>
      <w:tr w:rsidR="00B54456" w:rsidRPr="00B54456" w14:paraId="44CF233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C60626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学历</w:t>
            </w:r>
          </w:p>
        </w:tc>
      </w:tr>
      <w:tr w:rsidR="00B54456" w:rsidRPr="00B54456" w14:paraId="5A4634AE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9872297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C2AFCB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25FD6D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E72A0A1" w14:textId="77777777" w:rsidTr="001C611F">
        <w:trPr>
          <w:trHeight w:val="454"/>
          <w:jc w:val="center"/>
        </w:trPr>
        <w:tc>
          <w:tcPr>
            <w:tcW w:w="2479" w:type="dxa"/>
            <w:gridSpan w:val="2"/>
            <w:tcBorders>
              <w:bottom w:val="single" w:sz="4" w:space="0" w:color="auto"/>
            </w:tcBorders>
            <w:vAlign w:val="center"/>
          </w:tcPr>
          <w:p w14:paraId="282E29D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vAlign w:val="center"/>
          </w:tcPr>
          <w:p w14:paraId="0E07CE6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sz="4" w:space="0" w:color="auto"/>
            </w:tcBorders>
            <w:vAlign w:val="center"/>
          </w:tcPr>
          <w:p w14:paraId="5C86598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926540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7E75E6A8" w14:textId="77777777" w:rsidTr="00036EFA">
        <w:trPr>
          <w:trHeight w:val="454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4E8925A4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</w:tr>
      <w:tr w:rsidR="00B54456" w:rsidRPr="00B54456" w14:paraId="7E8E41AE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0C1EB25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:rsidR="00B54456" w:rsidRPr="00B54456" w14:paraId="57E1047D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327ABEC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7D263B1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6E760CEB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9EA0A0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1D47421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E3597B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A84DF5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2FAB4D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6F9CFAB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8A081F4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10A63546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53568AC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A16F80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6CED514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0AB874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588DB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41DB5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1881FA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E32FFFD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5938133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1C3FD07" w14:textId="77777777" w:rsidR="00036EFA" w:rsidRPr="00BE0290" w:rsidRDefault="00036EFA" w:rsidP="00EF75AB">
            <w:pPr>
              <w:rPr>
                <w:sz w:val="22"/>
                <w:szCs w:val="22"/>
              </w:rPr>
            </w:pPr>
          </w:p>
        </w:tc>
      </w:tr>
      <w:tr w:rsidR="00036EFA" w:rsidRPr="00B54456" w14:paraId="09BECC81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7D12A7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AA9A7E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99BFB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015C79F" w14:textId="77777777" w:rsidR="00036EFA" w:rsidRDefault="00036EFA" w:rsidP="00B54456">
            <w:pPr>
              <w:rPr>
                <w:sz w:val="22"/>
                <w:szCs w:val="22"/>
              </w:rPr>
            </w:pPr>
          </w:p>
          <w:p w14:paraId="7E97F48D" w14:textId="77777777" w:rsidR="001C4B4E" w:rsidRPr="00BE0290" w:rsidRDefault="001C4B4E" w:rsidP="00B54456">
            <w:pPr>
              <w:rPr>
                <w:sz w:val="22"/>
                <w:szCs w:val="22"/>
              </w:rPr>
            </w:pPr>
          </w:p>
          <w:p w14:paraId="268DC49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7BC19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CC26E8" w14:textId="77777777" w:rsidR="00036EFA" w:rsidRDefault="00036EFA" w:rsidP="001C4B4E">
            <w:pPr>
              <w:rPr>
                <w:sz w:val="22"/>
                <w:szCs w:val="22"/>
              </w:rPr>
            </w:pPr>
          </w:p>
          <w:p w14:paraId="76327BA8" w14:textId="77777777" w:rsidR="00EF75AB" w:rsidRPr="00BE0290" w:rsidRDefault="00EF75AB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256A1CCA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7B816B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7081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9DE47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C52BD7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D3A567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3F8D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33DE8E8" w14:textId="77777777" w:rsidR="001C4B4E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91CEAD7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3A2A722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2DF2D5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E77A75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F5B1AC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1E44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540E732" w14:textId="77777777" w:rsidR="00036EFA" w:rsidRDefault="00036EFA" w:rsidP="001C4B4E">
            <w:pPr>
              <w:rPr>
                <w:sz w:val="22"/>
                <w:szCs w:val="22"/>
              </w:rPr>
            </w:pPr>
          </w:p>
          <w:p w14:paraId="05F25AC2" w14:textId="77777777" w:rsidR="001C4B4E" w:rsidRPr="00BE0290" w:rsidRDefault="001C4B4E" w:rsidP="001C4B4E">
            <w:pPr>
              <w:rPr>
                <w:sz w:val="22"/>
                <w:szCs w:val="22"/>
              </w:rPr>
            </w:pPr>
          </w:p>
          <w:p w14:paraId="3D90860A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C7304FF" w14:textId="77777777" w:rsidR="00D87CAF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1393A2E6" w14:textId="77777777" w:rsidR="00D87CAF" w:rsidRPr="00BE0290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21DD199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A87817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69BE33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38B26C5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F2255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78F19C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7DCB05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66241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18282E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6E5CDE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91846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35EE5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282AEBC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B7E9177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19F56E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D5992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60968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57C79F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35FAAEF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82D6120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6FF3DB5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932AD2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2C5138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1A3BC9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5187708E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3F5E72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BB1AE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A8A68C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AE15587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319B1C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6A8ADDC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3022988E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3A434BF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70B1E74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D8BC824" w14:textId="7609ECE2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学校评审</w:t>
            </w:r>
            <w:r w:rsidR="009D610C">
              <w:rPr>
                <w:rFonts w:hint="eastAsia"/>
                <w:b/>
                <w:sz w:val="22"/>
                <w:szCs w:val="22"/>
              </w:rPr>
              <w:t>部门</w:t>
            </w:r>
            <w:r w:rsidRPr="00B54456">
              <w:rPr>
                <w:rFonts w:hint="eastAsia"/>
                <w:b/>
                <w:sz w:val="22"/>
                <w:szCs w:val="22"/>
              </w:rPr>
              <w:t>意见</w:t>
            </w:r>
          </w:p>
        </w:tc>
        <w:tc>
          <w:tcPr>
            <w:tcW w:w="6445" w:type="dxa"/>
            <w:gridSpan w:val="7"/>
            <w:vAlign w:val="center"/>
          </w:tcPr>
          <w:p w14:paraId="1689BE3C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D53BD4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090BFC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C1938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E89903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E6D665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5FCF154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23C2DA71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0542DA0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1E926A3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40247E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168CB93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A94BA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CC8A1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7F44F0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28793C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63E39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C3A5483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64C916A8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1177089F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</w:tbl>
    <w:p w14:paraId="7201B17E" w14:textId="77777777" w:rsidR="00961041" w:rsidRPr="00B54456" w:rsidRDefault="00961041" w:rsidP="00B54456">
      <w:pPr>
        <w:spacing w:line="20" w:lineRule="exact"/>
      </w:pPr>
    </w:p>
    <w:sectPr w:rsidR="00961041" w:rsidRPr="00B54456" w:rsidSect="00B54456">
      <w:headerReference w:type="default" r:id="rId7"/>
      <w:pgSz w:w="11906" w:h="16838"/>
      <w:pgMar w:top="1701" w:right="1418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88A68" w14:textId="77777777" w:rsidR="000A7841" w:rsidRDefault="000A7841" w:rsidP="00AD564F">
      <w:r>
        <w:separator/>
      </w:r>
    </w:p>
  </w:endnote>
  <w:endnote w:type="continuationSeparator" w:id="0">
    <w:p w14:paraId="4BDE25B8" w14:textId="77777777" w:rsidR="000A7841" w:rsidRDefault="000A7841" w:rsidP="00AD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A395C" w14:textId="77777777" w:rsidR="000A7841" w:rsidRDefault="000A7841" w:rsidP="00AD564F">
      <w:r>
        <w:separator/>
      </w:r>
    </w:p>
  </w:footnote>
  <w:footnote w:type="continuationSeparator" w:id="0">
    <w:p w14:paraId="5882FE6E" w14:textId="77777777" w:rsidR="000A7841" w:rsidRDefault="000A7841" w:rsidP="00AD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DAB52" w14:textId="77777777" w:rsidR="00AD564F" w:rsidRDefault="00AD564F" w:rsidP="00AD564F">
    <w:pPr>
      <w:pStyle w:val="a6"/>
      <w:jc w:val="both"/>
      <w:rPr>
        <w:b/>
        <w:bCs/>
        <w:sz w:val="21"/>
        <w:szCs w:val="21"/>
      </w:rPr>
    </w:pPr>
  </w:p>
  <w:p w14:paraId="0BE24D45" w14:textId="77777777" w:rsidR="00AD564F" w:rsidRPr="00AD564F" w:rsidRDefault="00AD564F" w:rsidP="00AD564F">
    <w:pPr>
      <w:pStyle w:val="a6"/>
      <w:jc w:val="both"/>
      <w:rPr>
        <w:sz w:val="21"/>
        <w:szCs w:val="21"/>
      </w:rPr>
    </w:pPr>
    <w:r w:rsidRPr="00597599">
      <w:rPr>
        <w:b/>
        <w:bCs/>
        <w:sz w:val="21"/>
        <w:szCs w:val="21"/>
      </w:rPr>
      <w:object w:dxaOrig="1457" w:dyaOrig="1457" w14:anchorId="20ADC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5pt;height:12pt;mso-position-horizontal-relative:page;mso-position-vertical-relative:page">
          <v:imagedata r:id="rId1" o:title=""/>
        </v:shape>
        <o:OLEObject Type="Embed" ProgID="CorelDRAW.Graphic.10" ShapeID="Picture 1" DrawAspect="Content" ObjectID="_1629032340" r:id="rId2"/>
      </w:object>
    </w:r>
    <w:r>
      <w:rPr>
        <w:b/>
        <w:bCs/>
        <w:noProof/>
        <w:sz w:val="21"/>
        <w:szCs w:val="21"/>
      </w:rPr>
      <w:drawing>
        <wp:inline distT="0" distB="0" distL="0" distR="0" wp14:anchorId="46B2F189" wp14:editId="59E8FCC5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E9"/>
    <w:rsid w:val="000014AF"/>
    <w:rsid w:val="00036EFA"/>
    <w:rsid w:val="00074D2A"/>
    <w:rsid w:val="00095DDE"/>
    <w:rsid w:val="000A7841"/>
    <w:rsid w:val="00176E68"/>
    <w:rsid w:val="001C4B4E"/>
    <w:rsid w:val="001C611F"/>
    <w:rsid w:val="00202160"/>
    <w:rsid w:val="002126E9"/>
    <w:rsid w:val="004176BC"/>
    <w:rsid w:val="004E5025"/>
    <w:rsid w:val="00597599"/>
    <w:rsid w:val="005A4DB1"/>
    <w:rsid w:val="00647A3A"/>
    <w:rsid w:val="007A4B67"/>
    <w:rsid w:val="008930E4"/>
    <w:rsid w:val="00961041"/>
    <w:rsid w:val="009D610C"/>
    <w:rsid w:val="00A165D2"/>
    <w:rsid w:val="00A568AE"/>
    <w:rsid w:val="00AD4D80"/>
    <w:rsid w:val="00AD564F"/>
    <w:rsid w:val="00B00983"/>
    <w:rsid w:val="00B54456"/>
    <w:rsid w:val="00B8018B"/>
    <w:rsid w:val="00BE0290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EF75AB"/>
    <w:rsid w:val="00F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13EB1"/>
  <w15:docId w15:val="{59AEA20B-BE44-4BB5-AC44-03CB2D7E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45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5445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56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D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5652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D5652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D5652A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652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D5652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E0174-223D-4315-98DB-12ABB632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</Words>
  <Characters>554</Characters>
  <Application>Microsoft Office Word</Application>
  <DocSecurity>0</DocSecurity>
  <Lines>4</Lines>
  <Paragraphs>1</Paragraphs>
  <ScaleCrop>false</ScaleCrop>
  <Company>信息管理部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dell001</cp:lastModifiedBy>
  <cp:revision>6</cp:revision>
  <dcterms:created xsi:type="dcterms:W3CDTF">2017-06-06T03:02:00Z</dcterms:created>
  <dcterms:modified xsi:type="dcterms:W3CDTF">2019-09-03T08:12:00Z</dcterms:modified>
</cp:coreProperties>
</file>