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61A" w:rsidRPr="007C65C4" w:rsidRDefault="00D9161A" w:rsidP="00D9161A">
      <w:pPr>
        <w:adjustRightInd w:val="0"/>
        <w:snapToGrid w:val="0"/>
        <w:spacing w:before="120" w:after="120"/>
        <w:rPr>
          <w:rFonts w:eastAsia="仿宋_GB2312"/>
          <w:sz w:val="32"/>
          <w:szCs w:val="32"/>
        </w:rPr>
      </w:pPr>
      <w:r w:rsidRPr="007C65C4">
        <w:rPr>
          <w:rFonts w:eastAsia="仿宋_GB2312" w:hint="eastAsia"/>
          <w:sz w:val="32"/>
          <w:szCs w:val="32"/>
        </w:rPr>
        <w:t>附件</w:t>
      </w:r>
      <w:r>
        <w:rPr>
          <w:rFonts w:eastAsia="仿宋_GB2312" w:hint="eastAsia"/>
          <w:sz w:val="32"/>
          <w:szCs w:val="32"/>
        </w:rPr>
        <w:t>1</w:t>
      </w:r>
    </w:p>
    <w:p w:rsidR="00D9161A" w:rsidRPr="007C65C4" w:rsidRDefault="00D9161A" w:rsidP="00D9161A">
      <w:pPr>
        <w:jc w:val="center"/>
        <w:rPr>
          <w:rFonts w:ascii="宋体"/>
          <w:sz w:val="28"/>
        </w:rPr>
      </w:pPr>
    </w:p>
    <w:p w:rsidR="00D9161A" w:rsidRPr="007C65C4" w:rsidRDefault="00D9161A" w:rsidP="00D9161A">
      <w:pPr>
        <w:jc w:val="center"/>
        <w:rPr>
          <w:b/>
          <w:bCs/>
          <w:sz w:val="28"/>
        </w:rPr>
      </w:pPr>
      <w:r>
        <w:rPr>
          <w:rFonts w:hint="eastAsia"/>
          <w:b/>
          <w:bCs/>
          <w:noProof/>
          <w:sz w:val="28"/>
        </w:rPr>
        <w:drawing>
          <wp:inline distT="0" distB="0" distL="0" distR="0">
            <wp:extent cx="2505075" cy="790575"/>
            <wp:effectExtent l="0" t="0" r="9525" b="9525"/>
            <wp:docPr id="1" name="图片 1" descr="黑色中山大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黑色中山大学"/>
                    <pic:cNvPicPr>
                      <a:picLocks noChangeAspect="1" noChangeArrowheads="1"/>
                    </pic:cNvPicPr>
                  </pic:nvPicPr>
                  <pic:blipFill>
                    <a:blip r:embed="rId7" cstate="print">
                      <a:lum contrast="5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05075" cy="790575"/>
                    </a:xfrm>
                    <a:prstGeom prst="rect">
                      <a:avLst/>
                    </a:prstGeom>
                    <a:noFill/>
                    <a:ln>
                      <a:noFill/>
                    </a:ln>
                  </pic:spPr>
                </pic:pic>
              </a:graphicData>
            </a:graphic>
          </wp:inline>
        </w:drawing>
      </w:r>
    </w:p>
    <w:p w:rsidR="00D9161A" w:rsidRPr="007C65C4" w:rsidRDefault="00D9161A" w:rsidP="00D9161A">
      <w:pPr>
        <w:jc w:val="center"/>
        <w:rPr>
          <w:rFonts w:ascii="黑体" w:eastAsia="黑体" w:hAnsi="宋体"/>
          <w:bCs/>
          <w:spacing w:val="32"/>
          <w:sz w:val="52"/>
          <w:szCs w:val="52"/>
        </w:rPr>
      </w:pPr>
      <w:r w:rsidRPr="0030545E">
        <w:rPr>
          <w:rFonts w:ascii="黑体" w:eastAsia="黑体" w:hAnsi="宋体" w:hint="eastAsia"/>
          <w:bCs/>
          <w:spacing w:val="32"/>
          <w:sz w:val="52"/>
          <w:szCs w:val="52"/>
        </w:rPr>
        <w:t>研究生</w:t>
      </w:r>
      <w:r>
        <w:rPr>
          <w:rFonts w:ascii="黑体" w:eastAsia="黑体" w:hAnsi="宋体" w:hint="eastAsia"/>
          <w:bCs/>
          <w:spacing w:val="32"/>
          <w:sz w:val="52"/>
          <w:szCs w:val="52"/>
        </w:rPr>
        <w:t>导师任职资格</w:t>
      </w:r>
      <w:r w:rsidRPr="007C65C4">
        <w:rPr>
          <w:rFonts w:ascii="黑体" w:eastAsia="黑体" w:hAnsi="宋体" w:hint="eastAsia"/>
          <w:bCs/>
          <w:spacing w:val="32"/>
          <w:sz w:val="52"/>
          <w:szCs w:val="52"/>
        </w:rPr>
        <w:t>申请表</w:t>
      </w:r>
    </w:p>
    <w:p w:rsidR="00D9161A" w:rsidRDefault="00D9161A" w:rsidP="00D9161A">
      <w:pPr>
        <w:jc w:val="center"/>
      </w:pPr>
    </w:p>
    <w:p w:rsidR="00D9161A" w:rsidRPr="008E49FF" w:rsidRDefault="00D9161A" w:rsidP="00D9161A">
      <w:pPr>
        <w:jc w:val="center"/>
      </w:pPr>
    </w:p>
    <w:p w:rsidR="00D9161A" w:rsidRPr="001136BA" w:rsidRDefault="00D9161A" w:rsidP="00D9161A">
      <w:pPr>
        <w:rPr>
          <w:b/>
          <w:bCs/>
          <w:sz w:val="28"/>
        </w:rPr>
      </w:pPr>
      <w:r>
        <w:rPr>
          <w:rFonts w:hint="eastAsia"/>
        </w:rPr>
        <w:t xml:space="preserve">               </w:t>
      </w:r>
    </w:p>
    <w:tbl>
      <w:tblPr>
        <w:tblW w:w="0" w:type="auto"/>
        <w:jc w:val="center"/>
        <w:tblInd w:w="1728" w:type="dxa"/>
        <w:tblLook w:val="0000"/>
      </w:tblPr>
      <w:tblGrid>
        <w:gridCol w:w="2700"/>
        <w:gridCol w:w="3240"/>
      </w:tblGrid>
      <w:tr w:rsidR="00D9161A" w:rsidRPr="007C65C4" w:rsidTr="00131BB9">
        <w:trPr>
          <w:cantSplit/>
          <w:trHeight w:val="591"/>
          <w:jc w:val="center"/>
        </w:trPr>
        <w:tc>
          <w:tcPr>
            <w:tcW w:w="2700" w:type="dxa"/>
            <w:vAlign w:val="center"/>
          </w:tcPr>
          <w:p w:rsidR="00D9161A" w:rsidRPr="007C65C4" w:rsidRDefault="00D9161A" w:rsidP="00131BB9">
            <w:pPr>
              <w:jc w:val="distribute"/>
              <w:rPr>
                <w:b/>
                <w:bCs/>
                <w:sz w:val="28"/>
              </w:rPr>
            </w:pPr>
            <w:r>
              <w:rPr>
                <w:rFonts w:hint="eastAsia"/>
                <w:b/>
                <w:bCs/>
                <w:sz w:val="28"/>
              </w:rPr>
              <w:t>申请人</w:t>
            </w:r>
            <w:r w:rsidRPr="007C65C4">
              <w:rPr>
                <w:rFonts w:hint="eastAsia"/>
                <w:b/>
                <w:bCs/>
                <w:sz w:val="28"/>
              </w:rPr>
              <w:t>姓名</w:t>
            </w:r>
            <w:r>
              <w:rPr>
                <w:rFonts w:hint="eastAsia"/>
                <w:b/>
                <w:bCs/>
                <w:sz w:val="28"/>
              </w:rPr>
              <w:t>：</w:t>
            </w:r>
          </w:p>
        </w:tc>
        <w:tc>
          <w:tcPr>
            <w:tcW w:w="3240" w:type="dxa"/>
            <w:tcBorders>
              <w:bottom w:val="single" w:sz="4" w:space="0" w:color="auto"/>
            </w:tcBorders>
            <w:vAlign w:val="center"/>
          </w:tcPr>
          <w:p w:rsidR="00D9161A" w:rsidRPr="007C65C4" w:rsidRDefault="00D9161A" w:rsidP="00131BB9">
            <w:pPr>
              <w:jc w:val="center"/>
              <w:rPr>
                <w:sz w:val="28"/>
              </w:rPr>
            </w:pPr>
          </w:p>
        </w:tc>
      </w:tr>
      <w:tr w:rsidR="00D9161A" w:rsidRPr="007C65C4" w:rsidTr="00131BB9">
        <w:trPr>
          <w:cantSplit/>
          <w:trHeight w:val="591"/>
          <w:jc w:val="center"/>
        </w:trPr>
        <w:tc>
          <w:tcPr>
            <w:tcW w:w="2700" w:type="dxa"/>
            <w:vAlign w:val="center"/>
          </w:tcPr>
          <w:p w:rsidR="00D9161A" w:rsidRPr="007C65C4" w:rsidRDefault="00D9161A" w:rsidP="00131BB9">
            <w:pPr>
              <w:jc w:val="distribute"/>
              <w:rPr>
                <w:b/>
                <w:bCs/>
                <w:sz w:val="28"/>
              </w:rPr>
            </w:pPr>
            <w:r w:rsidRPr="007C65C4">
              <w:rPr>
                <w:rFonts w:hint="eastAsia"/>
                <w:b/>
                <w:bCs/>
                <w:sz w:val="28"/>
              </w:rPr>
              <w:t>申请学科名称</w:t>
            </w:r>
            <w:r>
              <w:rPr>
                <w:rFonts w:hint="eastAsia"/>
                <w:b/>
                <w:bCs/>
                <w:sz w:val="28"/>
              </w:rPr>
              <w:t>：</w:t>
            </w:r>
          </w:p>
        </w:tc>
        <w:tc>
          <w:tcPr>
            <w:tcW w:w="3240" w:type="dxa"/>
            <w:tcBorders>
              <w:top w:val="single" w:sz="4" w:space="0" w:color="auto"/>
              <w:bottom w:val="single" w:sz="4" w:space="0" w:color="auto"/>
            </w:tcBorders>
            <w:vAlign w:val="center"/>
          </w:tcPr>
          <w:p w:rsidR="00D9161A" w:rsidRPr="007C65C4" w:rsidRDefault="00D9161A" w:rsidP="00131BB9">
            <w:pPr>
              <w:jc w:val="center"/>
              <w:rPr>
                <w:sz w:val="28"/>
              </w:rPr>
            </w:pPr>
          </w:p>
        </w:tc>
      </w:tr>
      <w:tr w:rsidR="00D9161A" w:rsidRPr="007C65C4" w:rsidTr="00131BB9">
        <w:trPr>
          <w:cantSplit/>
          <w:trHeight w:val="591"/>
          <w:jc w:val="center"/>
        </w:trPr>
        <w:tc>
          <w:tcPr>
            <w:tcW w:w="2700" w:type="dxa"/>
            <w:vAlign w:val="center"/>
          </w:tcPr>
          <w:p w:rsidR="00D9161A" w:rsidRPr="007C65C4" w:rsidRDefault="00D9161A" w:rsidP="00131BB9">
            <w:pPr>
              <w:jc w:val="distribute"/>
              <w:rPr>
                <w:b/>
                <w:bCs/>
                <w:sz w:val="28"/>
              </w:rPr>
            </w:pPr>
            <w:r w:rsidRPr="007C65C4">
              <w:rPr>
                <w:rFonts w:hint="eastAsia"/>
                <w:b/>
                <w:bCs/>
                <w:sz w:val="28"/>
              </w:rPr>
              <w:t>学</w:t>
            </w:r>
            <w:r>
              <w:rPr>
                <w:rFonts w:hint="eastAsia"/>
                <w:b/>
                <w:bCs/>
                <w:sz w:val="28"/>
              </w:rPr>
              <w:t xml:space="preserve"> </w:t>
            </w:r>
            <w:r w:rsidRPr="007C65C4">
              <w:rPr>
                <w:rFonts w:hint="eastAsia"/>
                <w:b/>
                <w:bCs/>
                <w:sz w:val="28"/>
              </w:rPr>
              <w:t xml:space="preserve"> </w:t>
            </w:r>
            <w:r w:rsidRPr="007C65C4">
              <w:rPr>
                <w:rFonts w:hint="eastAsia"/>
                <w:b/>
                <w:bCs/>
                <w:sz w:val="28"/>
              </w:rPr>
              <w:t>科</w:t>
            </w:r>
            <w:r>
              <w:rPr>
                <w:rFonts w:hint="eastAsia"/>
                <w:b/>
                <w:bCs/>
                <w:sz w:val="28"/>
              </w:rPr>
              <w:t xml:space="preserve"> </w:t>
            </w:r>
            <w:r w:rsidRPr="007C65C4">
              <w:rPr>
                <w:rFonts w:hint="eastAsia"/>
                <w:b/>
                <w:bCs/>
                <w:sz w:val="28"/>
              </w:rPr>
              <w:t xml:space="preserve"> </w:t>
            </w:r>
            <w:r w:rsidRPr="007C65C4">
              <w:rPr>
                <w:rFonts w:hint="eastAsia"/>
                <w:b/>
                <w:bCs/>
                <w:sz w:val="28"/>
              </w:rPr>
              <w:t>代</w:t>
            </w:r>
            <w:r>
              <w:rPr>
                <w:rFonts w:hint="eastAsia"/>
                <w:b/>
                <w:bCs/>
                <w:sz w:val="28"/>
              </w:rPr>
              <w:t xml:space="preserve"> </w:t>
            </w:r>
            <w:r w:rsidRPr="007C65C4">
              <w:rPr>
                <w:rFonts w:hint="eastAsia"/>
                <w:b/>
                <w:bCs/>
                <w:sz w:val="28"/>
              </w:rPr>
              <w:t xml:space="preserve"> </w:t>
            </w:r>
            <w:r w:rsidRPr="007C65C4">
              <w:rPr>
                <w:rFonts w:hint="eastAsia"/>
                <w:b/>
                <w:bCs/>
                <w:sz w:val="28"/>
              </w:rPr>
              <w:t>码</w:t>
            </w:r>
            <w:r>
              <w:rPr>
                <w:rFonts w:hint="eastAsia"/>
                <w:b/>
                <w:bCs/>
                <w:sz w:val="28"/>
              </w:rPr>
              <w:t>：</w:t>
            </w:r>
          </w:p>
        </w:tc>
        <w:tc>
          <w:tcPr>
            <w:tcW w:w="3240" w:type="dxa"/>
            <w:tcBorders>
              <w:top w:val="single" w:sz="4" w:space="0" w:color="auto"/>
              <w:bottom w:val="single" w:sz="4" w:space="0" w:color="auto"/>
            </w:tcBorders>
            <w:vAlign w:val="center"/>
          </w:tcPr>
          <w:p w:rsidR="00D9161A" w:rsidRPr="007C65C4" w:rsidRDefault="00D9161A" w:rsidP="00131BB9">
            <w:pPr>
              <w:jc w:val="center"/>
              <w:rPr>
                <w:sz w:val="28"/>
              </w:rPr>
            </w:pPr>
          </w:p>
        </w:tc>
      </w:tr>
      <w:tr w:rsidR="00D9161A" w:rsidRPr="00217F70" w:rsidTr="00131BB9">
        <w:trPr>
          <w:cantSplit/>
          <w:trHeight w:val="707"/>
          <w:jc w:val="center"/>
        </w:trPr>
        <w:tc>
          <w:tcPr>
            <w:tcW w:w="2700" w:type="dxa"/>
            <w:vAlign w:val="center"/>
          </w:tcPr>
          <w:p w:rsidR="00D9161A" w:rsidRPr="007C65C4" w:rsidRDefault="00D9161A" w:rsidP="00131BB9">
            <w:pPr>
              <w:jc w:val="distribute"/>
              <w:rPr>
                <w:b/>
                <w:bCs/>
                <w:sz w:val="28"/>
              </w:rPr>
            </w:pPr>
            <w:r w:rsidRPr="007C65C4">
              <w:rPr>
                <w:rFonts w:hint="eastAsia"/>
                <w:b/>
                <w:bCs/>
                <w:sz w:val="28"/>
              </w:rPr>
              <w:t>学科所</w:t>
            </w:r>
            <w:r>
              <w:rPr>
                <w:rFonts w:hint="eastAsia"/>
                <w:b/>
                <w:bCs/>
                <w:sz w:val="28"/>
              </w:rPr>
              <w:t>属</w:t>
            </w:r>
            <w:r w:rsidRPr="007C65C4">
              <w:rPr>
                <w:rFonts w:hint="eastAsia"/>
                <w:b/>
                <w:bCs/>
                <w:sz w:val="28"/>
              </w:rPr>
              <w:t>单位</w:t>
            </w:r>
            <w:r>
              <w:rPr>
                <w:rFonts w:hint="eastAsia"/>
                <w:b/>
                <w:bCs/>
                <w:sz w:val="28"/>
              </w:rPr>
              <w:t>：</w:t>
            </w:r>
          </w:p>
        </w:tc>
        <w:tc>
          <w:tcPr>
            <w:tcW w:w="3240" w:type="dxa"/>
            <w:tcBorders>
              <w:top w:val="single" w:sz="4" w:space="0" w:color="auto"/>
              <w:bottom w:val="single" w:sz="4" w:space="0" w:color="auto"/>
            </w:tcBorders>
            <w:vAlign w:val="center"/>
          </w:tcPr>
          <w:p w:rsidR="00D9161A" w:rsidRPr="007C65C4" w:rsidRDefault="00D9161A" w:rsidP="00131BB9">
            <w:pPr>
              <w:jc w:val="center"/>
              <w:rPr>
                <w:b/>
                <w:bCs/>
                <w:sz w:val="28"/>
              </w:rPr>
            </w:pPr>
          </w:p>
        </w:tc>
      </w:tr>
      <w:tr w:rsidR="00D9161A" w:rsidRPr="007C65C4" w:rsidTr="00131BB9">
        <w:trPr>
          <w:cantSplit/>
          <w:trHeight w:val="707"/>
          <w:jc w:val="center"/>
        </w:trPr>
        <w:tc>
          <w:tcPr>
            <w:tcW w:w="2700" w:type="dxa"/>
            <w:vAlign w:val="center"/>
          </w:tcPr>
          <w:p w:rsidR="00D9161A" w:rsidRPr="007C65C4" w:rsidRDefault="00D9161A" w:rsidP="00131BB9">
            <w:pPr>
              <w:jc w:val="distribute"/>
              <w:rPr>
                <w:b/>
                <w:bCs/>
                <w:sz w:val="28"/>
              </w:rPr>
            </w:pPr>
            <w:r>
              <w:rPr>
                <w:rFonts w:hint="eastAsia"/>
                <w:b/>
                <w:bCs/>
                <w:sz w:val="28"/>
              </w:rPr>
              <w:t>申请人</w:t>
            </w:r>
            <w:r w:rsidRPr="007C65C4">
              <w:rPr>
                <w:rFonts w:hint="eastAsia"/>
                <w:b/>
                <w:bCs/>
                <w:sz w:val="28"/>
              </w:rPr>
              <w:t>所在单位</w:t>
            </w:r>
            <w:r>
              <w:rPr>
                <w:rFonts w:hint="eastAsia"/>
                <w:b/>
                <w:bCs/>
                <w:sz w:val="28"/>
              </w:rPr>
              <w:t>：</w:t>
            </w:r>
          </w:p>
        </w:tc>
        <w:tc>
          <w:tcPr>
            <w:tcW w:w="3240" w:type="dxa"/>
            <w:tcBorders>
              <w:top w:val="single" w:sz="4" w:space="0" w:color="auto"/>
              <w:bottom w:val="single" w:sz="4" w:space="0" w:color="auto"/>
            </w:tcBorders>
            <w:vAlign w:val="center"/>
          </w:tcPr>
          <w:p w:rsidR="00D9161A" w:rsidRPr="007C65C4" w:rsidRDefault="00D9161A" w:rsidP="00131BB9">
            <w:pPr>
              <w:jc w:val="center"/>
              <w:rPr>
                <w:b/>
                <w:bCs/>
                <w:sz w:val="28"/>
              </w:rPr>
            </w:pPr>
          </w:p>
        </w:tc>
      </w:tr>
    </w:tbl>
    <w:p w:rsidR="00D9161A" w:rsidRPr="007C65C4" w:rsidRDefault="00D9161A" w:rsidP="00D9161A">
      <w:pPr>
        <w:jc w:val="center"/>
        <w:rPr>
          <w:b/>
        </w:rPr>
      </w:pPr>
    </w:p>
    <w:p w:rsidR="00D9161A" w:rsidRDefault="00D9161A" w:rsidP="00D9161A">
      <w:pPr>
        <w:ind w:firstLineChars="550" w:firstLine="1546"/>
        <w:rPr>
          <w:b/>
          <w:bCs/>
          <w:sz w:val="28"/>
        </w:rPr>
      </w:pPr>
      <w:r>
        <w:rPr>
          <w:rFonts w:hint="eastAsia"/>
          <w:b/>
          <w:bCs/>
          <w:sz w:val="28"/>
        </w:rPr>
        <w:t>用√选择</w:t>
      </w:r>
      <w:r w:rsidRPr="001136BA">
        <w:rPr>
          <w:rFonts w:hint="eastAsia"/>
          <w:b/>
          <w:bCs/>
          <w:sz w:val="28"/>
        </w:rPr>
        <w:t>申请层次</w:t>
      </w:r>
      <w:r>
        <w:rPr>
          <w:rFonts w:hint="eastAsia"/>
          <w:b/>
          <w:bCs/>
          <w:sz w:val="28"/>
        </w:rPr>
        <w:t>：</w:t>
      </w:r>
      <w:r>
        <w:rPr>
          <w:rFonts w:ascii="宋体" w:hAnsi="宋体" w:hint="eastAsia"/>
          <w:b/>
          <w:bCs/>
          <w:sz w:val="28"/>
        </w:rPr>
        <w:t>□</w:t>
      </w:r>
      <w:r>
        <w:rPr>
          <w:rFonts w:hint="eastAsia"/>
          <w:b/>
          <w:bCs/>
          <w:sz w:val="28"/>
        </w:rPr>
        <w:t>博</w:t>
      </w:r>
      <w:r>
        <w:rPr>
          <w:rFonts w:hint="eastAsia"/>
          <w:b/>
          <w:bCs/>
          <w:sz w:val="28"/>
        </w:rPr>
        <w:t xml:space="preserve"> </w:t>
      </w:r>
      <w:r>
        <w:rPr>
          <w:rFonts w:hint="eastAsia"/>
          <w:b/>
          <w:bCs/>
          <w:sz w:val="28"/>
        </w:rPr>
        <w:t>士</w:t>
      </w:r>
      <w:r>
        <w:rPr>
          <w:rFonts w:hint="eastAsia"/>
          <w:b/>
          <w:bCs/>
          <w:sz w:val="28"/>
        </w:rPr>
        <w:t xml:space="preserve"> </w:t>
      </w:r>
      <w:r>
        <w:rPr>
          <w:rFonts w:hint="eastAsia"/>
          <w:b/>
          <w:bCs/>
          <w:sz w:val="28"/>
        </w:rPr>
        <w:t>生</w:t>
      </w:r>
      <w:r>
        <w:rPr>
          <w:rFonts w:hint="eastAsia"/>
          <w:b/>
          <w:bCs/>
          <w:sz w:val="28"/>
        </w:rPr>
        <w:t xml:space="preserve"> </w:t>
      </w:r>
      <w:r>
        <w:rPr>
          <w:rFonts w:hint="eastAsia"/>
          <w:b/>
          <w:bCs/>
          <w:sz w:val="28"/>
        </w:rPr>
        <w:t>导</w:t>
      </w:r>
      <w:r>
        <w:rPr>
          <w:rFonts w:hint="eastAsia"/>
          <w:b/>
          <w:bCs/>
          <w:sz w:val="28"/>
        </w:rPr>
        <w:t xml:space="preserve"> </w:t>
      </w:r>
      <w:r>
        <w:rPr>
          <w:rFonts w:hint="eastAsia"/>
          <w:b/>
          <w:bCs/>
          <w:sz w:val="28"/>
        </w:rPr>
        <w:t>师</w:t>
      </w:r>
    </w:p>
    <w:p w:rsidR="00D9161A" w:rsidRPr="00AB4107" w:rsidRDefault="00D9161A" w:rsidP="00D9161A">
      <w:pPr>
        <w:ind w:firstLineChars="550" w:firstLine="1546"/>
        <w:rPr>
          <w:b/>
          <w:bCs/>
          <w:sz w:val="28"/>
        </w:rPr>
      </w:pPr>
      <w:r>
        <w:rPr>
          <w:rFonts w:hint="eastAsia"/>
          <w:b/>
          <w:bCs/>
          <w:sz w:val="28"/>
        </w:rPr>
        <w:t xml:space="preserve">                  </w:t>
      </w:r>
      <w:r>
        <w:rPr>
          <w:rFonts w:ascii="宋体" w:hAnsi="宋体" w:hint="eastAsia"/>
          <w:b/>
          <w:bCs/>
          <w:sz w:val="28"/>
        </w:rPr>
        <w:t>□</w:t>
      </w:r>
      <w:r>
        <w:rPr>
          <w:rFonts w:hint="eastAsia"/>
          <w:b/>
          <w:bCs/>
          <w:sz w:val="28"/>
        </w:rPr>
        <w:t>硕</w:t>
      </w:r>
      <w:r>
        <w:rPr>
          <w:rFonts w:hint="eastAsia"/>
          <w:b/>
          <w:bCs/>
          <w:sz w:val="28"/>
        </w:rPr>
        <w:t xml:space="preserve"> </w:t>
      </w:r>
      <w:r>
        <w:rPr>
          <w:rFonts w:hint="eastAsia"/>
          <w:b/>
          <w:bCs/>
          <w:sz w:val="28"/>
        </w:rPr>
        <w:t>士</w:t>
      </w:r>
      <w:r>
        <w:rPr>
          <w:rFonts w:hint="eastAsia"/>
          <w:b/>
          <w:bCs/>
          <w:sz w:val="28"/>
        </w:rPr>
        <w:t xml:space="preserve"> </w:t>
      </w:r>
      <w:r>
        <w:rPr>
          <w:rFonts w:hint="eastAsia"/>
          <w:b/>
          <w:bCs/>
          <w:sz w:val="28"/>
        </w:rPr>
        <w:t>生</w:t>
      </w:r>
      <w:r>
        <w:rPr>
          <w:rFonts w:hint="eastAsia"/>
          <w:b/>
          <w:bCs/>
          <w:sz w:val="28"/>
        </w:rPr>
        <w:t xml:space="preserve"> </w:t>
      </w:r>
      <w:r>
        <w:rPr>
          <w:rFonts w:hint="eastAsia"/>
          <w:b/>
          <w:bCs/>
          <w:sz w:val="28"/>
        </w:rPr>
        <w:t>导</w:t>
      </w:r>
      <w:r>
        <w:rPr>
          <w:rFonts w:hint="eastAsia"/>
          <w:b/>
          <w:bCs/>
          <w:sz w:val="28"/>
        </w:rPr>
        <w:t xml:space="preserve"> </w:t>
      </w:r>
      <w:r>
        <w:rPr>
          <w:rFonts w:hint="eastAsia"/>
          <w:b/>
          <w:bCs/>
          <w:sz w:val="28"/>
        </w:rPr>
        <w:t>师</w:t>
      </w:r>
    </w:p>
    <w:p w:rsidR="00D9161A" w:rsidRPr="007C65C4" w:rsidRDefault="00D9161A" w:rsidP="00D9161A">
      <w:pPr>
        <w:rPr>
          <w:rFonts w:ascii="黑体" w:eastAsia="黑体"/>
          <w:sz w:val="30"/>
        </w:rPr>
      </w:pPr>
    </w:p>
    <w:p w:rsidR="00D9161A" w:rsidRPr="007C65C4" w:rsidRDefault="00D9161A" w:rsidP="00D9161A">
      <w:pPr>
        <w:rPr>
          <w:rFonts w:ascii="黑体" w:eastAsia="黑体"/>
          <w:sz w:val="30"/>
        </w:rPr>
      </w:pPr>
    </w:p>
    <w:p w:rsidR="00D9161A" w:rsidRPr="007C65C4" w:rsidRDefault="00D9161A" w:rsidP="00D9161A">
      <w:pPr>
        <w:rPr>
          <w:rFonts w:ascii="黑体" w:eastAsia="黑体"/>
          <w:sz w:val="30"/>
        </w:rPr>
      </w:pPr>
    </w:p>
    <w:p w:rsidR="00D9161A" w:rsidRPr="007C65C4" w:rsidRDefault="00D9161A" w:rsidP="00D9161A">
      <w:pPr>
        <w:jc w:val="center"/>
        <w:rPr>
          <w:rFonts w:ascii="黑体" w:eastAsia="黑体"/>
          <w:sz w:val="30"/>
        </w:rPr>
      </w:pPr>
      <w:r w:rsidRPr="007C65C4">
        <w:rPr>
          <w:rFonts w:ascii="黑体" w:eastAsia="黑体" w:hint="eastAsia"/>
          <w:sz w:val="30"/>
        </w:rPr>
        <w:t>中山大学学位评定委员会办公室制</w:t>
      </w:r>
    </w:p>
    <w:p w:rsidR="00D9161A" w:rsidRPr="007C65C4" w:rsidRDefault="00D9161A" w:rsidP="00D9161A">
      <w:pPr>
        <w:jc w:val="center"/>
        <w:rPr>
          <w:rFonts w:eastAsia="方正楷体简体"/>
          <w:sz w:val="32"/>
        </w:rPr>
      </w:pPr>
      <w:r w:rsidRPr="007C65C4">
        <w:rPr>
          <w:rFonts w:eastAsia="方正楷体简体" w:hint="eastAsia"/>
          <w:sz w:val="32"/>
        </w:rPr>
        <w:t>年</w:t>
      </w:r>
      <w:r w:rsidRPr="007C65C4">
        <w:rPr>
          <w:rFonts w:eastAsia="方正楷体简体" w:hint="eastAsia"/>
          <w:sz w:val="32"/>
        </w:rPr>
        <w:t xml:space="preserve">  </w:t>
      </w:r>
      <w:r w:rsidRPr="007C65C4">
        <w:rPr>
          <w:rFonts w:eastAsia="方正楷体简体" w:hint="eastAsia"/>
          <w:sz w:val="32"/>
        </w:rPr>
        <w:t>月</w:t>
      </w:r>
      <w:r w:rsidRPr="007C65C4">
        <w:rPr>
          <w:rFonts w:eastAsia="方正楷体简体" w:hint="eastAsia"/>
          <w:sz w:val="32"/>
        </w:rPr>
        <w:t xml:space="preserve">  </w:t>
      </w:r>
      <w:r w:rsidRPr="007C65C4">
        <w:rPr>
          <w:rFonts w:eastAsia="方正楷体简体" w:hint="eastAsia"/>
          <w:sz w:val="32"/>
        </w:rPr>
        <w:t>日</w:t>
      </w:r>
      <w:r w:rsidRPr="007C65C4">
        <w:rPr>
          <w:rFonts w:eastAsia="方正楷体简体" w:hint="eastAsia"/>
          <w:sz w:val="32"/>
        </w:rPr>
        <w:t xml:space="preserve">  </w:t>
      </w:r>
      <w:r w:rsidRPr="007C65C4">
        <w:rPr>
          <w:rFonts w:eastAsia="方正楷体简体" w:hint="eastAsia"/>
          <w:sz w:val="32"/>
        </w:rPr>
        <w:t>填表</w:t>
      </w:r>
    </w:p>
    <w:p w:rsidR="00D9161A" w:rsidRDefault="00D9161A" w:rsidP="00D9161A">
      <w:pPr>
        <w:jc w:val="left"/>
        <w:rPr>
          <w:b/>
          <w:bCs/>
          <w:sz w:val="24"/>
        </w:rPr>
      </w:pPr>
      <w:r>
        <w:rPr>
          <w:b/>
          <w:bCs/>
          <w:sz w:val="24"/>
        </w:rPr>
        <w:br w:type="page"/>
      </w:r>
    </w:p>
    <w:p w:rsidR="00D9161A" w:rsidRPr="00BF2563" w:rsidRDefault="00D9161A" w:rsidP="00D9161A">
      <w:pPr>
        <w:jc w:val="center"/>
        <w:rPr>
          <w:rFonts w:ascii="华文楷体" w:eastAsia="华文楷体" w:hAnsi="华文楷体"/>
          <w:b/>
          <w:bCs/>
          <w:sz w:val="28"/>
          <w:szCs w:val="28"/>
        </w:rPr>
      </w:pPr>
      <w:r w:rsidRPr="00BF2563">
        <w:rPr>
          <w:rFonts w:ascii="华文楷体" w:eastAsia="华文楷体" w:hAnsi="华文楷体" w:hint="eastAsia"/>
          <w:b/>
          <w:bCs/>
          <w:sz w:val="28"/>
          <w:szCs w:val="28"/>
        </w:rPr>
        <w:lastRenderedPageBreak/>
        <w:t>填 表 说 明</w:t>
      </w:r>
    </w:p>
    <w:p w:rsidR="00D9161A" w:rsidRPr="00BF2563" w:rsidRDefault="00D9161A" w:rsidP="00D9161A">
      <w:pPr>
        <w:spacing w:line="360" w:lineRule="auto"/>
        <w:jc w:val="left"/>
        <w:rPr>
          <w:rFonts w:ascii="华文楷体" w:eastAsia="华文楷体" w:hAnsi="华文楷体"/>
          <w:sz w:val="28"/>
          <w:szCs w:val="28"/>
        </w:rPr>
      </w:pPr>
    </w:p>
    <w:p w:rsidR="00D9161A" w:rsidRPr="006C6AE8" w:rsidRDefault="00D9161A" w:rsidP="00D9161A">
      <w:pPr>
        <w:spacing w:line="360" w:lineRule="auto"/>
        <w:ind w:left="538" w:hangingChars="192" w:hanging="538"/>
        <w:jc w:val="left"/>
        <w:rPr>
          <w:rFonts w:ascii="华文楷体" w:eastAsia="华文楷体" w:hAnsi="华文楷体"/>
          <w:sz w:val="28"/>
          <w:szCs w:val="28"/>
        </w:rPr>
      </w:pPr>
      <w:r w:rsidRPr="00BF2563">
        <w:rPr>
          <w:rFonts w:ascii="华文楷体" w:eastAsia="华文楷体" w:hAnsi="华文楷体" w:hint="eastAsia"/>
          <w:sz w:val="28"/>
          <w:szCs w:val="28"/>
        </w:rPr>
        <w:t>一、本次研究生导师资格认定工作按照一级学科进行（临床医学按二级学科），未获得一级学科授权的，按二级学科进行。申请学科的名称和代码请按照通知附件</w:t>
      </w:r>
      <w:r>
        <w:rPr>
          <w:rFonts w:ascii="华文楷体" w:eastAsia="华文楷体" w:hAnsi="华文楷体" w:hint="eastAsia"/>
          <w:sz w:val="28"/>
          <w:szCs w:val="28"/>
        </w:rPr>
        <w:t>6</w:t>
      </w:r>
      <w:r w:rsidRPr="00BF2563">
        <w:rPr>
          <w:rFonts w:ascii="华文楷体" w:eastAsia="华文楷体" w:hAnsi="华文楷体" w:hint="eastAsia"/>
          <w:sz w:val="28"/>
          <w:szCs w:val="28"/>
        </w:rPr>
        <w:t>准确填写。</w:t>
      </w:r>
      <w:r w:rsidR="00B0255A" w:rsidRPr="006C6AE8">
        <w:rPr>
          <w:rFonts w:ascii="华文楷体" w:eastAsia="华文楷体" w:hAnsi="华文楷体" w:hint="eastAsia"/>
          <w:sz w:val="28"/>
          <w:szCs w:val="28"/>
        </w:rPr>
        <w:t>申请校外兼职硕士专业学位导师资格认定的专业学位点名称和代码按照通知附件7准确填写。</w:t>
      </w:r>
    </w:p>
    <w:p w:rsidR="00D9161A" w:rsidRPr="00BF2563" w:rsidRDefault="00D9161A" w:rsidP="00D9161A">
      <w:pPr>
        <w:spacing w:line="360" w:lineRule="auto"/>
        <w:ind w:left="538" w:hangingChars="192" w:hanging="538"/>
        <w:jc w:val="left"/>
        <w:rPr>
          <w:rFonts w:ascii="华文楷体" w:eastAsia="华文楷体" w:hAnsi="华文楷体"/>
          <w:sz w:val="28"/>
          <w:szCs w:val="28"/>
        </w:rPr>
      </w:pPr>
      <w:r w:rsidRPr="00BF2563">
        <w:rPr>
          <w:rFonts w:ascii="华文楷体" w:eastAsia="华文楷体" w:hAnsi="华文楷体" w:hint="eastAsia"/>
          <w:sz w:val="28"/>
          <w:szCs w:val="28"/>
        </w:rPr>
        <w:t>二、博士生导师任职基本条件中“当年评定正高级专业技术职务”</w:t>
      </w:r>
      <w:r>
        <w:rPr>
          <w:rFonts w:ascii="华文楷体" w:eastAsia="华文楷体" w:hAnsi="华文楷体" w:hint="eastAsia"/>
          <w:sz w:val="28"/>
          <w:szCs w:val="28"/>
        </w:rPr>
        <w:t>是</w:t>
      </w:r>
      <w:r w:rsidRPr="00BF2563">
        <w:rPr>
          <w:rFonts w:ascii="华文楷体" w:eastAsia="华文楷体" w:hAnsi="华文楷体" w:hint="eastAsia"/>
          <w:sz w:val="28"/>
          <w:szCs w:val="28"/>
        </w:rPr>
        <w:t>指</w:t>
      </w:r>
      <w:r w:rsidRPr="006C6AE8">
        <w:rPr>
          <w:rFonts w:ascii="华文楷体" w:eastAsia="华文楷体" w:hAnsi="华文楷体" w:hint="eastAsia"/>
          <w:sz w:val="28"/>
          <w:szCs w:val="28"/>
        </w:rPr>
        <w:t>2015年1月至今</w:t>
      </w:r>
      <w:r w:rsidRPr="00BF2563">
        <w:rPr>
          <w:rFonts w:ascii="华文楷体" w:eastAsia="华文楷体" w:hAnsi="华文楷体" w:hint="eastAsia"/>
          <w:sz w:val="28"/>
          <w:szCs w:val="28"/>
        </w:rPr>
        <w:t>评定正高级专业技术职务。</w:t>
      </w:r>
    </w:p>
    <w:p w:rsidR="00D9161A" w:rsidRPr="006C6AE8" w:rsidRDefault="00D9161A" w:rsidP="00D9161A">
      <w:pPr>
        <w:spacing w:line="360" w:lineRule="auto"/>
        <w:ind w:left="538" w:hangingChars="192" w:hanging="538"/>
        <w:jc w:val="left"/>
        <w:rPr>
          <w:rFonts w:ascii="华文楷体" w:eastAsia="华文楷体" w:hAnsi="华文楷体"/>
          <w:sz w:val="28"/>
          <w:szCs w:val="28"/>
        </w:rPr>
      </w:pPr>
      <w:r w:rsidRPr="00BF2563">
        <w:rPr>
          <w:rFonts w:ascii="华文楷体" w:eastAsia="华文楷体" w:hAnsi="华文楷体" w:hint="eastAsia"/>
          <w:sz w:val="28"/>
          <w:szCs w:val="28"/>
        </w:rPr>
        <w:t>三、</w:t>
      </w:r>
      <w:r>
        <w:rPr>
          <w:rFonts w:ascii="华文楷体" w:eastAsia="华文楷体" w:hAnsi="华文楷体" w:hint="eastAsia"/>
          <w:sz w:val="28"/>
          <w:szCs w:val="28"/>
        </w:rPr>
        <w:t>近3年主持的</w:t>
      </w:r>
      <w:r w:rsidRPr="00BF2563">
        <w:rPr>
          <w:rFonts w:ascii="华文楷体" w:eastAsia="华文楷体" w:hAnsi="华文楷体" w:hint="eastAsia"/>
          <w:sz w:val="28"/>
          <w:szCs w:val="28"/>
        </w:rPr>
        <w:t>科研项目</w:t>
      </w:r>
      <w:r>
        <w:rPr>
          <w:rFonts w:ascii="华文楷体" w:eastAsia="华文楷体" w:hAnsi="华文楷体" w:hint="eastAsia"/>
          <w:sz w:val="28"/>
          <w:szCs w:val="28"/>
        </w:rPr>
        <w:t>应</w:t>
      </w:r>
      <w:r w:rsidRPr="00BF2563">
        <w:rPr>
          <w:rFonts w:ascii="华文楷体" w:eastAsia="华文楷体" w:hAnsi="华文楷体" w:hint="eastAsia"/>
          <w:sz w:val="28"/>
          <w:szCs w:val="28"/>
        </w:rPr>
        <w:t>为</w:t>
      </w:r>
      <w:r w:rsidRPr="006C6AE8">
        <w:rPr>
          <w:rFonts w:ascii="华文楷体" w:eastAsia="华文楷体" w:hAnsi="华文楷体" w:hint="eastAsia"/>
          <w:sz w:val="28"/>
          <w:szCs w:val="28"/>
        </w:rPr>
        <w:t>2013年6月以后主持的省部级或国家级项目。</w:t>
      </w:r>
    </w:p>
    <w:p w:rsidR="00D9161A" w:rsidRPr="00BF2563" w:rsidRDefault="00D9161A" w:rsidP="00D9161A">
      <w:pPr>
        <w:spacing w:line="360" w:lineRule="auto"/>
        <w:ind w:left="538" w:hangingChars="192" w:hanging="538"/>
        <w:jc w:val="left"/>
        <w:rPr>
          <w:rFonts w:ascii="华文楷体" w:eastAsia="华文楷体" w:hAnsi="华文楷体"/>
          <w:sz w:val="28"/>
          <w:szCs w:val="28"/>
        </w:rPr>
      </w:pPr>
      <w:r w:rsidRPr="00BF2563">
        <w:rPr>
          <w:rFonts w:ascii="华文楷体" w:eastAsia="华文楷体" w:hAnsi="华文楷体" w:hint="eastAsia"/>
          <w:sz w:val="28"/>
          <w:szCs w:val="28"/>
        </w:rPr>
        <w:t>四、随附证明材料包括：</w:t>
      </w:r>
      <w:r>
        <w:rPr>
          <w:rFonts w:ascii="华文楷体" w:eastAsia="华文楷体" w:hAnsi="华文楷体" w:hint="eastAsia"/>
          <w:sz w:val="28"/>
          <w:szCs w:val="28"/>
        </w:rPr>
        <w:t>专业技术职务聘任</w:t>
      </w:r>
      <w:r w:rsidRPr="00BF2563">
        <w:rPr>
          <w:rFonts w:ascii="华文楷体" w:eastAsia="华文楷体" w:hAnsi="华文楷体" w:hint="eastAsia"/>
          <w:sz w:val="28"/>
          <w:szCs w:val="28"/>
        </w:rPr>
        <w:t>证书</w:t>
      </w:r>
      <w:r w:rsidR="008E5D34">
        <w:rPr>
          <w:rFonts w:ascii="华文楷体" w:eastAsia="华文楷体" w:hAnsi="华文楷体" w:hint="eastAsia"/>
          <w:sz w:val="28"/>
          <w:szCs w:val="28"/>
        </w:rPr>
        <w:t>（资格证书）</w:t>
      </w:r>
      <w:r>
        <w:rPr>
          <w:rFonts w:ascii="华文楷体" w:eastAsia="华文楷体" w:hAnsi="华文楷体" w:hint="eastAsia"/>
          <w:sz w:val="28"/>
          <w:szCs w:val="28"/>
        </w:rPr>
        <w:t>（</w:t>
      </w:r>
      <w:r w:rsidR="008E5D34">
        <w:rPr>
          <w:rFonts w:ascii="华文楷体" w:eastAsia="华文楷体" w:hAnsi="华文楷体" w:hint="eastAsia"/>
          <w:sz w:val="28"/>
          <w:szCs w:val="28"/>
        </w:rPr>
        <w:t>或职务聘任合同、</w:t>
      </w:r>
      <w:r>
        <w:rPr>
          <w:rFonts w:ascii="华文楷体" w:eastAsia="华文楷体" w:hAnsi="华文楷体" w:hint="eastAsia"/>
          <w:sz w:val="28"/>
          <w:szCs w:val="28"/>
        </w:rPr>
        <w:t>学</w:t>
      </w:r>
      <w:r w:rsidR="008E5D34">
        <w:rPr>
          <w:rFonts w:ascii="华文楷体" w:eastAsia="华文楷体" w:hAnsi="华文楷体" w:hint="eastAsia"/>
          <w:sz w:val="28"/>
          <w:szCs w:val="28"/>
        </w:rPr>
        <w:t>校发</w:t>
      </w:r>
      <w:r>
        <w:rPr>
          <w:rFonts w:ascii="华文楷体" w:eastAsia="华文楷体" w:hAnsi="华文楷体" w:hint="eastAsia"/>
          <w:sz w:val="28"/>
          <w:szCs w:val="28"/>
        </w:rPr>
        <w:t>布的</w:t>
      </w:r>
      <w:r w:rsidR="008E5D34">
        <w:rPr>
          <w:rFonts w:ascii="华文楷体" w:eastAsia="华文楷体" w:hAnsi="华文楷体" w:hint="eastAsia"/>
          <w:sz w:val="28"/>
          <w:szCs w:val="28"/>
        </w:rPr>
        <w:t>职务聘任</w:t>
      </w:r>
      <w:r>
        <w:rPr>
          <w:rFonts w:ascii="华文楷体" w:eastAsia="华文楷体" w:hAnsi="华文楷体" w:hint="eastAsia"/>
          <w:sz w:val="28"/>
          <w:szCs w:val="28"/>
        </w:rPr>
        <w:t>文件）</w:t>
      </w:r>
      <w:r w:rsidRPr="00BF2563">
        <w:rPr>
          <w:rFonts w:ascii="华文楷体" w:eastAsia="华文楷体" w:hAnsi="华文楷体" w:hint="eastAsia"/>
          <w:sz w:val="28"/>
          <w:szCs w:val="28"/>
        </w:rPr>
        <w:t>、学位证书、科研项目证明</w:t>
      </w:r>
      <w:r>
        <w:rPr>
          <w:rFonts w:ascii="华文楷体" w:eastAsia="华文楷体" w:hAnsi="华文楷体" w:hint="eastAsia"/>
          <w:sz w:val="28"/>
          <w:szCs w:val="28"/>
        </w:rPr>
        <w:t>的</w:t>
      </w:r>
      <w:r w:rsidRPr="00BF2563">
        <w:rPr>
          <w:rFonts w:ascii="华文楷体" w:eastAsia="华文楷体" w:hAnsi="华文楷体" w:hint="eastAsia"/>
          <w:sz w:val="28"/>
          <w:szCs w:val="28"/>
        </w:rPr>
        <w:t>复印件及原件</w:t>
      </w:r>
      <w:r>
        <w:rPr>
          <w:rFonts w:ascii="华文楷体" w:eastAsia="华文楷体" w:hAnsi="华文楷体" w:hint="eastAsia"/>
          <w:sz w:val="28"/>
          <w:szCs w:val="28"/>
        </w:rPr>
        <w:t>（</w:t>
      </w:r>
      <w:r w:rsidRPr="00BF2563">
        <w:rPr>
          <w:rFonts w:ascii="华文楷体" w:eastAsia="华文楷体" w:hAnsi="华文楷体" w:hint="eastAsia"/>
          <w:sz w:val="28"/>
          <w:szCs w:val="28"/>
        </w:rPr>
        <w:t>当年评定正高级专业</w:t>
      </w:r>
      <w:bookmarkStart w:id="0" w:name="_GoBack"/>
      <w:bookmarkEnd w:id="0"/>
      <w:r w:rsidRPr="00BF2563">
        <w:rPr>
          <w:rFonts w:ascii="华文楷体" w:eastAsia="华文楷体" w:hAnsi="华文楷体" w:hint="eastAsia"/>
          <w:sz w:val="28"/>
          <w:szCs w:val="28"/>
        </w:rPr>
        <w:t>技术职务</w:t>
      </w:r>
      <w:r>
        <w:rPr>
          <w:rFonts w:ascii="华文楷体" w:eastAsia="华文楷体" w:hAnsi="华文楷体" w:hint="eastAsia"/>
          <w:sz w:val="28"/>
          <w:szCs w:val="28"/>
        </w:rPr>
        <w:t>且具有博士学位的博士研究生导师资格申请人或具有博士学位的硕士研究生导师资格申请人无需提供科研项目证明）</w:t>
      </w:r>
      <w:r w:rsidRPr="00BF2563">
        <w:rPr>
          <w:rFonts w:ascii="华文楷体" w:eastAsia="华文楷体" w:hAnsi="华文楷体" w:hint="eastAsia"/>
          <w:sz w:val="28"/>
          <w:szCs w:val="28"/>
        </w:rPr>
        <w:t>。复印件请用A4纸复印，随申请书</w:t>
      </w:r>
      <w:r>
        <w:rPr>
          <w:rFonts w:ascii="华文楷体" w:eastAsia="华文楷体" w:hAnsi="华文楷体" w:hint="eastAsia"/>
          <w:sz w:val="28"/>
          <w:szCs w:val="28"/>
        </w:rPr>
        <w:t>依次</w:t>
      </w:r>
      <w:r w:rsidRPr="00BF2563">
        <w:rPr>
          <w:rFonts w:ascii="华文楷体" w:eastAsia="华文楷体" w:hAnsi="华文楷体" w:hint="eastAsia"/>
          <w:sz w:val="28"/>
          <w:szCs w:val="28"/>
        </w:rPr>
        <w:t>装订</w:t>
      </w:r>
      <w:r>
        <w:rPr>
          <w:rFonts w:ascii="华文楷体" w:eastAsia="华文楷体" w:hAnsi="华文楷体" w:hint="eastAsia"/>
          <w:sz w:val="28"/>
          <w:szCs w:val="28"/>
        </w:rPr>
        <w:t>成册备查</w:t>
      </w:r>
      <w:r w:rsidRPr="006C6AE8">
        <w:rPr>
          <w:rFonts w:ascii="华文楷体" w:eastAsia="华文楷体" w:hAnsi="华文楷体" w:hint="eastAsia"/>
          <w:sz w:val="28"/>
          <w:szCs w:val="28"/>
        </w:rPr>
        <w:t>，各类原件核对后退还申请人。</w:t>
      </w:r>
    </w:p>
    <w:p w:rsidR="00D9161A" w:rsidRPr="00A30AD1" w:rsidRDefault="00D9161A" w:rsidP="00D9161A">
      <w:pPr>
        <w:spacing w:line="360" w:lineRule="auto"/>
        <w:ind w:left="560" w:hangingChars="200" w:hanging="560"/>
        <w:jc w:val="left"/>
        <w:rPr>
          <w:rFonts w:ascii="方正楷体简体" w:eastAsia="方正楷体简体" w:hAnsi="宋体"/>
          <w:sz w:val="28"/>
        </w:rPr>
        <w:sectPr w:rsidR="00D9161A" w:rsidRPr="00A30AD1" w:rsidSect="0010009B">
          <w:headerReference w:type="default" r:id="rId8"/>
          <w:footerReference w:type="even" r:id="rId9"/>
          <w:footerReference w:type="default" r:id="rId10"/>
          <w:pgSz w:w="11907" w:h="16840" w:code="9"/>
          <w:pgMar w:top="1418" w:right="1418" w:bottom="1418" w:left="1701" w:header="851" w:footer="992" w:gutter="0"/>
          <w:pgNumType w:start="1"/>
          <w:cols w:space="425"/>
          <w:titlePg/>
          <w:docGrid w:type="lines" w:linePitch="312"/>
        </w:sectPr>
      </w:pPr>
      <w:r w:rsidRPr="00BF2563">
        <w:rPr>
          <w:rFonts w:ascii="华文楷体" w:eastAsia="华文楷体" w:hAnsi="华文楷体" w:hint="eastAsia"/>
          <w:sz w:val="28"/>
          <w:szCs w:val="28"/>
        </w:rPr>
        <w:t>五、申请表一般由申请人本人填写</w:t>
      </w:r>
      <w:r>
        <w:rPr>
          <w:rFonts w:ascii="华文楷体" w:eastAsia="华文楷体" w:hAnsi="华文楷体" w:hint="eastAsia"/>
          <w:sz w:val="28"/>
          <w:szCs w:val="28"/>
        </w:rPr>
        <w:t>，申请人</w:t>
      </w:r>
      <w:r w:rsidRPr="00BF2563">
        <w:rPr>
          <w:rFonts w:ascii="华文楷体" w:eastAsia="华文楷体" w:hAnsi="华文楷体" w:hint="eastAsia"/>
          <w:sz w:val="28"/>
          <w:szCs w:val="28"/>
        </w:rPr>
        <w:t>对填写内容的准确性、真实性、完整性承担责任，委托他人填写的视为申请人本人填写</w:t>
      </w:r>
      <w:r w:rsidRPr="00A30AD1">
        <w:rPr>
          <w:rFonts w:ascii="方正楷体简体" w:eastAsia="方正楷体简体" w:hAnsi="宋体" w:hint="eastAsia"/>
          <w:sz w:val="28"/>
        </w:rPr>
        <w:t>。</w:t>
      </w:r>
    </w:p>
    <w:p w:rsidR="00D9161A" w:rsidRDefault="00D9161A" w:rsidP="00D9161A">
      <w:pPr>
        <w:jc w:val="left"/>
        <w:rPr>
          <w:b/>
          <w:bCs/>
          <w:sz w:val="28"/>
        </w:rPr>
      </w:pPr>
      <w:r>
        <w:rPr>
          <w:rFonts w:hint="eastAsia"/>
          <w:b/>
          <w:bCs/>
          <w:sz w:val="28"/>
        </w:rPr>
        <w:lastRenderedPageBreak/>
        <w:t>一、基本情况</w:t>
      </w:r>
    </w:p>
    <w:tbl>
      <w:tblPr>
        <w:tblW w:w="87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60"/>
        <w:gridCol w:w="900"/>
        <w:gridCol w:w="156"/>
        <w:gridCol w:w="384"/>
        <w:gridCol w:w="592"/>
        <w:gridCol w:w="488"/>
        <w:gridCol w:w="516"/>
        <w:gridCol w:w="666"/>
        <w:gridCol w:w="546"/>
        <w:gridCol w:w="72"/>
        <w:gridCol w:w="941"/>
        <w:gridCol w:w="319"/>
        <w:gridCol w:w="1956"/>
      </w:tblGrid>
      <w:tr w:rsidR="00D9161A" w:rsidTr="00131BB9">
        <w:trPr>
          <w:cantSplit/>
          <w:trHeight w:val="604"/>
        </w:trPr>
        <w:tc>
          <w:tcPr>
            <w:tcW w:w="1260" w:type="dxa"/>
            <w:vAlign w:val="center"/>
          </w:tcPr>
          <w:p w:rsidR="00D9161A" w:rsidRDefault="00D9161A" w:rsidP="00131BB9">
            <w:pPr>
              <w:jc w:val="center"/>
              <w:rPr>
                <w:sz w:val="24"/>
              </w:rPr>
            </w:pPr>
            <w:r>
              <w:rPr>
                <w:rFonts w:hint="eastAsia"/>
                <w:sz w:val="24"/>
              </w:rPr>
              <w:t>姓</w:t>
            </w:r>
            <w:r>
              <w:rPr>
                <w:rFonts w:hint="eastAsia"/>
                <w:sz w:val="24"/>
              </w:rPr>
              <w:t xml:space="preserve">   </w:t>
            </w:r>
            <w:r>
              <w:rPr>
                <w:rFonts w:hint="eastAsia"/>
                <w:sz w:val="24"/>
              </w:rPr>
              <w:t>名</w:t>
            </w:r>
          </w:p>
        </w:tc>
        <w:tc>
          <w:tcPr>
            <w:tcW w:w="1056" w:type="dxa"/>
            <w:gridSpan w:val="2"/>
            <w:vAlign w:val="center"/>
          </w:tcPr>
          <w:p w:rsidR="00D9161A" w:rsidRDefault="00D9161A" w:rsidP="00131BB9">
            <w:pPr>
              <w:jc w:val="center"/>
              <w:rPr>
                <w:sz w:val="24"/>
              </w:rPr>
            </w:pPr>
          </w:p>
        </w:tc>
        <w:tc>
          <w:tcPr>
            <w:tcW w:w="976" w:type="dxa"/>
            <w:gridSpan w:val="2"/>
            <w:vAlign w:val="center"/>
          </w:tcPr>
          <w:p w:rsidR="00D9161A" w:rsidRDefault="00D9161A" w:rsidP="00131BB9">
            <w:pPr>
              <w:jc w:val="center"/>
              <w:rPr>
                <w:sz w:val="24"/>
              </w:rPr>
            </w:pPr>
            <w:r>
              <w:rPr>
                <w:rFonts w:hint="eastAsia"/>
                <w:sz w:val="24"/>
              </w:rPr>
              <w:t>性别</w:t>
            </w:r>
          </w:p>
        </w:tc>
        <w:tc>
          <w:tcPr>
            <w:tcW w:w="1004" w:type="dxa"/>
            <w:gridSpan w:val="2"/>
            <w:vAlign w:val="center"/>
          </w:tcPr>
          <w:p w:rsidR="00D9161A" w:rsidRDefault="00D9161A" w:rsidP="00131BB9">
            <w:pPr>
              <w:jc w:val="center"/>
              <w:rPr>
                <w:sz w:val="24"/>
              </w:rPr>
            </w:pPr>
          </w:p>
        </w:tc>
        <w:tc>
          <w:tcPr>
            <w:tcW w:w="1212" w:type="dxa"/>
            <w:gridSpan w:val="2"/>
            <w:vAlign w:val="center"/>
          </w:tcPr>
          <w:p w:rsidR="00D9161A" w:rsidRDefault="00D9161A" w:rsidP="00131BB9">
            <w:pPr>
              <w:jc w:val="center"/>
              <w:rPr>
                <w:sz w:val="24"/>
              </w:rPr>
            </w:pPr>
            <w:r>
              <w:rPr>
                <w:rFonts w:hint="eastAsia"/>
                <w:sz w:val="24"/>
              </w:rPr>
              <w:t>出生日期</w:t>
            </w:r>
          </w:p>
        </w:tc>
        <w:tc>
          <w:tcPr>
            <w:tcW w:w="3288" w:type="dxa"/>
            <w:gridSpan w:val="4"/>
            <w:vAlign w:val="center"/>
          </w:tcPr>
          <w:p w:rsidR="00D9161A" w:rsidRDefault="00D9161A" w:rsidP="00131BB9">
            <w:pPr>
              <w:ind w:firstLineChars="250" w:firstLine="600"/>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8E5D34" w:rsidTr="006C6AE8">
        <w:trPr>
          <w:cantSplit/>
          <w:trHeight w:val="612"/>
        </w:trPr>
        <w:tc>
          <w:tcPr>
            <w:tcW w:w="2316" w:type="dxa"/>
            <w:gridSpan w:val="3"/>
            <w:vAlign w:val="center"/>
          </w:tcPr>
          <w:p w:rsidR="008E5D34" w:rsidRDefault="008E5D34" w:rsidP="00131BB9">
            <w:pPr>
              <w:jc w:val="center"/>
              <w:rPr>
                <w:sz w:val="24"/>
              </w:rPr>
            </w:pPr>
            <w:r>
              <w:rPr>
                <w:rFonts w:hint="eastAsia"/>
                <w:sz w:val="24"/>
              </w:rPr>
              <w:t>专业技术职务</w:t>
            </w:r>
          </w:p>
        </w:tc>
        <w:tc>
          <w:tcPr>
            <w:tcW w:w="2646" w:type="dxa"/>
            <w:gridSpan w:val="5"/>
            <w:vAlign w:val="center"/>
          </w:tcPr>
          <w:p w:rsidR="008E5D34" w:rsidRPr="00D9161A" w:rsidRDefault="008E5D34" w:rsidP="003B790D">
            <w:pPr>
              <w:jc w:val="center"/>
              <w:rPr>
                <w:color w:val="FF0000"/>
                <w:sz w:val="24"/>
              </w:rPr>
            </w:pPr>
          </w:p>
        </w:tc>
        <w:tc>
          <w:tcPr>
            <w:tcW w:w="1559" w:type="dxa"/>
            <w:gridSpan w:val="3"/>
            <w:vAlign w:val="center"/>
          </w:tcPr>
          <w:p w:rsidR="008E5D34" w:rsidRPr="006C6AE8" w:rsidRDefault="008E5D34" w:rsidP="00F85695">
            <w:pPr>
              <w:jc w:val="center"/>
              <w:rPr>
                <w:sz w:val="24"/>
              </w:rPr>
            </w:pPr>
            <w:r w:rsidRPr="006C6AE8">
              <w:rPr>
                <w:rFonts w:hint="eastAsia"/>
                <w:sz w:val="24"/>
              </w:rPr>
              <w:t>聘任时间</w:t>
            </w:r>
          </w:p>
        </w:tc>
        <w:tc>
          <w:tcPr>
            <w:tcW w:w="2275" w:type="dxa"/>
            <w:gridSpan w:val="2"/>
            <w:vAlign w:val="center"/>
          </w:tcPr>
          <w:p w:rsidR="008E5D34" w:rsidRDefault="008E5D34" w:rsidP="00131BB9">
            <w:pPr>
              <w:jc w:val="center"/>
              <w:rPr>
                <w:sz w:val="24"/>
              </w:rPr>
            </w:pPr>
          </w:p>
        </w:tc>
      </w:tr>
      <w:tr w:rsidR="008E5D34" w:rsidTr="00131BB9">
        <w:trPr>
          <w:cantSplit/>
          <w:trHeight w:val="619"/>
        </w:trPr>
        <w:tc>
          <w:tcPr>
            <w:tcW w:w="1260" w:type="dxa"/>
            <w:vAlign w:val="center"/>
          </w:tcPr>
          <w:p w:rsidR="008E5D34" w:rsidRPr="00A30AD1" w:rsidRDefault="008E5D34" w:rsidP="00131BB9">
            <w:pPr>
              <w:jc w:val="center"/>
              <w:rPr>
                <w:sz w:val="24"/>
              </w:rPr>
            </w:pPr>
            <w:r w:rsidRPr="00A30AD1">
              <w:rPr>
                <w:rFonts w:hint="eastAsia"/>
                <w:sz w:val="24"/>
              </w:rPr>
              <w:t>身份证号</w:t>
            </w:r>
          </w:p>
        </w:tc>
        <w:tc>
          <w:tcPr>
            <w:tcW w:w="3036" w:type="dxa"/>
            <w:gridSpan w:val="6"/>
            <w:vAlign w:val="center"/>
          </w:tcPr>
          <w:p w:rsidR="008E5D34" w:rsidRPr="00A30AD1" w:rsidRDefault="008E5D34" w:rsidP="00131BB9">
            <w:pPr>
              <w:jc w:val="center"/>
              <w:rPr>
                <w:sz w:val="24"/>
              </w:rPr>
            </w:pPr>
          </w:p>
        </w:tc>
        <w:tc>
          <w:tcPr>
            <w:tcW w:w="1212" w:type="dxa"/>
            <w:gridSpan w:val="2"/>
            <w:vAlign w:val="center"/>
          </w:tcPr>
          <w:p w:rsidR="008E5D34" w:rsidRPr="00A30AD1" w:rsidRDefault="008E5D34" w:rsidP="00131BB9">
            <w:pPr>
              <w:jc w:val="center"/>
              <w:rPr>
                <w:sz w:val="24"/>
              </w:rPr>
            </w:pPr>
            <w:r w:rsidRPr="00A30AD1">
              <w:rPr>
                <w:rFonts w:hint="eastAsia"/>
                <w:sz w:val="24"/>
              </w:rPr>
              <w:t>电子邮箱</w:t>
            </w:r>
          </w:p>
        </w:tc>
        <w:tc>
          <w:tcPr>
            <w:tcW w:w="3288" w:type="dxa"/>
            <w:gridSpan w:val="4"/>
            <w:vAlign w:val="center"/>
          </w:tcPr>
          <w:p w:rsidR="008E5D34" w:rsidRPr="00A30AD1" w:rsidRDefault="008E5D34" w:rsidP="00131BB9">
            <w:pPr>
              <w:jc w:val="center"/>
              <w:rPr>
                <w:sz w:val="24"/>
              </w:rPr>
            </w:pPr>
          </w:p>
        </w:tc>
      </w:tr>
      <w:tr w:rsidR="008E5D34" w:rsidTr="00131BB9">
        <w:trPr>
          <w:cantSplit/>
          <w:trHeight w:val="619"/>
        </w:trPr>
        <w:tc>
          <w:tcPr>
            <w:tcW w:w="1260" w:type="dxa"/>
            <w:vAlign w:val="center"/>
          </w:tcPr>
          <w:p w:rsidR="008E5D34" w:rsidRPr="00A30AD1" w:rsidRDefault="008E5D34" w:rsidP="00131BB9">
            <w:pPr>
              <w:jc w:val="center"/>
              <w:rPr>
                <w:sz w:val="24"/>
              </w:rPr>
            </w:pPr>
            <w:r>
              <w:rPr>
                <w:rFonts w:hint="eastAsia"/>
                <w:sz w:val="24"/>
              </w:rPr>
              <w:t>职工号</w:t>
            </w:r>
          </w:p>
        </w:tc>
        <w:tc>
          <w:tcPr>
            <w:tcW w:w="1440" w:type="dxa"/>
            <w:gridSpan w:val="3"/>
            <w:vAlign w:val="center"/>
          </w:tcPr>
          <w:p w:rsidR="008E5D34" w:rsidRPr="00A30AD1" w:rsidRDefault="008E5D34" w:rsidP="00131BB9">
            <w:pPr>
              <w:jc w:val="center"/>
              <w:rPr>
                <w:sz w:val="24"/>
              </w:rPr>
            </w:pPr>
          </w:p>
        </w:tc>
        <w:tc>
          <w:tcPr>
            <w:tcW w:w="1080" w:type="dxa"/>
            <w:gridSpan w:val="2"/>
            <w:vAlign w:val="center"/>
          </w:tcPr>
          <w:p w:rsidR="008E5D34" w:rsidRPr="00A30AD1" w:rsidRDefault="008E5D34" w:rsidP="00131BB9">
            <w:pPr>
              <w:jc w:val="center"/>
              <w:rPr>
                <w:sz w:val="24"/>
              </w:rPr>
            </w:pPr>
            <w:r w:rsidRPr="00A30AD1">
              <w:rPr>
                <w:rFonts w:hint="eastAsia"/>
                <w:sz w:val="24"/>
              </w:rPr>
              <w:t>固定电话号码</w:t>
            </w:r>
          </w:p>
        </w:tc>
        <w:tc>
          <w:tcPr>
            <w:tcW w:w="1800" w:type="dxa"/>
            <w:gridSpan w:val="4"/>
            <w:vAlign w:val="center"/>
          </w:tcPr>
          <w:p w:rsidR="008E5D34" w:rsidRPr="00A30AD1" w:rsidRDefault="008E5D34" w:rsidP="00131BB9">
            <w:pPr>
              <w:jc w:val="center"/>
              <w:rPr>
                <w:sz w:val="24"/>
              </w:rPr>
            </w:pPr>
          </w:p>
        </w:tc>
        <w:tc>
          <w:tcPr>
            <w:tcW w:w="1260" w:type="dxa"/>
            <w:gridSpan w:val="2"/>
            <w:vAlign w:val="center"/>
          </w:tcPr>
          <w:p w:rsidR="008E5D34" w:rsidRPr="00A30AD1" w:rsidRDefault="008E5D34" w:rsidP="00131BB9">
            <w:pPr>
              <w:jc w:val="center"/>
              <w:rPr>
                <w:sz w:val="24"/>
              </w:rPr>
            </w:pPr>
            <w:r w:rsidRPr="00A30AD1">
              <w:rPr>
                <w:rFonts w:hint="eastAsia"/>
                <w:sz w:val="24"/>
              </w:rPr>
              <w:t>手机号码</w:t>
            </w:r>
          </w:p>
        </w:tc>
        <w:tc>
          <w:tcPr>
            <w:tcW w:w="1956" w:type="dxa"/>
            <w:vAlign w:val="center"/>
          </w:tcPr>
          <w:p w:rsidR="008E5D34" w:rsidRPr="00A30AD1" w:rsidRDefault="008E5D34" w:rsidP="00131BB9">
            <w:pPr>
              <w:jc w:val="center"/>
              <w:rPr>
                <w:sz w:val="24"/>
              </w:rPr>
            </w:pPr>
          </w:p>
        </w:tc>
      </w:tr>
      <w:tr w:rsidR="008E5D34" w:rsidTr="00131BB9">
        <w:trPr>
          <w:cantSplit/>
          <w:trHeight w:val="836"/>
        </w:trPr>
        <w:tc>
          <w:tcPr>
            <w:tcW w:w="2160" w:type="dxa"/>
            <w:gridSpan w:val="2"/>
            <w:vMerge w:val="restart"/>
            <w:vAlign w:val="center"/>
          </w:tcPr>
          <w:p w:rsidR="008E5D34" w:rsidRDefault="008E5D34" w:rsidP="00131BB9">
            <w:pPr>
              <w:rPr>
                <w:sz w:val="24"/>
              </w:rPr>
            </w:pPr>
            <w:r>
              <w:rPr>
                <w:rFonts w:hint="eastAsia"/>
                <w:sz w:val="24"/>
              </w:rPr>
              <w:t>最后学位（包括获学位时间、学校、专业）</w:t>
            </w:r>
          </w:p>
        </w:tc>
        <w:tc>
          <w:tcPr>
            <w:tcW w:w="6636" w:type="dxa"/>
            <w:gridSpan w:val="11"/>
            <w:vAlign w:val="center"/>
          </w:tcPr>
          <w:p w:rsidR="008E5D34" w:rsidRDefault="008E5D34" w:rsidP="00131BB9">
            <w:pPr>
              <w:rPr>
                <w:sz w:val="24"/>
              </w:rPr>
            </w:pPr>
            <w:r>
              <w:rPr>
                <w:rFonts w:hint="eastAsia"/>
                <w:sz w:val="24"/>
              </w:rPr>
              <w:t>国内：</w:t>
            </w:r>
          </w:p>
        </w:tc>
      </w:tr>
      <w:tr w:rsidR="008E5D34" w:rsidTr="00131BB9">
        <w:trPr>
          <w:cantSplit/>
          <w:trHeight w:val="836"/>
        </w:trPr>
        <w:tc>
          <w:tcPr>
            <w:tcW w:w="2160" w:type="dxa"/>
            <w:gridSpan w:val="2"/>
            <w:vMerge/>
            <w:vAlign w:val="center"/>
          </w:tcPr>
          <w:p w:rsidR="008E5D34" w:rsidRDefault="008E5D34" w:rsidP="00131BB9">
            <w:pPr>
              <w:rPr>
                <w:sz w:val="24"/>
              </w:rPr>
            </w:pPr>
          </w:p>
        </w:tc>
        <w:tc>
          <w:tcPr>
            <w:tcW w:w="6636" w:type="dxa"/>
            <w:gridSpan w:val="11"/>
            <w:vAlign w:val="center"/>
          </w:tcPr>
          <w:p w:rsidR="008E5D34" w:rsidRDefault="008E5D34" w:rsidP="00131BB9">
            <w:pPr>
              <w:rPr>
                <w:sz w:val="24"/>
              </w:rPr>
            </w:pPr>
            <w:r>
              <w:rPr>
                <w:rFonts w:hint="eastAsia"/>
                <w:sz w:val="24"/>
              </w:rPr>
              <w:t>国外：</w:t>
            </w:r>
          </w:p>
        </w:tc>
      </w:tr>
      <w:tr w:rsidR="008E5D34" w:rsidTr="00131BB9">
        <w:trPr>
          <w:cantSplit/>
          <w:trHeight w:val="624"/>
        </w:trPr>
        <w:tc>
          <w:tcPr>
            <w:tcW w:w="2160" w:type="dxa"/>
            <w:gridSpan w:val="2"/>
            <w:vAlign w:val="center"/>
          </w:tcPr>
          <w:p w:rsidR="008E5D34" w:rsidRDefault="008E5D34" w:rsidP="00131BB9">
            <w:pPr>
              <w:rPr>
                <w:sz w:val="24"/>
              </w:rPr>
            </w:pPr>
            <w:r>
              <w:rPr>
                <w:rFonts w:hint="eastAsia"/>
                <w:sz w:val="24"/>
              </w:rPr>
              <w:t>主要研究方向（限填</w:t>
            </w:r>
            <w:r>
              <w:rPr>
                <w:rFonts w:hint="eastAsia"/>
                <w:sz w:val="24"/>
              </w:rPr>
              <w:t>1</w:t>
            </w:r>
            <w:r>
              <w:rPr>
                <w:rFonts w:hint="eastAsia"/>
                <w:sz w:val="24"/>
              </w:rPr>
              <w:t>个）</w:t>
            </w:r>
          </w:p>
        </w:tc>
        <w:tc>
          <w:tcPr>
            <w:tcW w:w="6636" w:type="dxa"/>
            <w:gridSpan w:val="11"/>
            <w:vAlign w:val="center"/>
          </w:tcPr>
          <w:p w:rsidR="008E5D34" w:rsidRDefault="008E5D34" w:rsidP="00131BB9">
            <w:pPr>
              <w:rPr>
                <w:sz w:val="24"/>
              </w:rPr>
            </w:pPr>
          </w:p>
        </w:tc>
      </w:tr>
    </w:tbl>
    <w:p w:rsidR="00D9161A" w:rsidRDefault="00D9161A" w:rsidP="00D9161A"/>
    <w:p w:rsidR="00D9161A" w:rsidRPr="00131BB9" w:rsidRDefault="00D9161A" w:rsidP="00D9161A">
      <w:pPr>
        <w:rPr>
          <w:b/>
          <w:bCs/>
          <w:sz w:val="24"/>
        </w:rPr>
      </w:pPr>
      <w:r w:rsidRPr="00131BB9">
        <w:rPr>
          <w:rFonts w:hint="eastAsia"/>
          <w:b/>
          <w:bCs/>
          <w:sz w:val="24"/>
        </w:rPr>
        <w:t xml:space="preserve"> </w:t>
      </w:r>
    </w:p>
    <w:p w:rsidR="00D9161A" w:rsidRDefault="00D9161A" w:rsidP="00D9161A">
      <w:pPr>
        <w:rPr>
          <w:b/>
          <w:bCs/>
          <w:sz w:val="28"/>
        </w:rPr>
      </w:pPr>
      <w:r>
        <w:rPr>
          <w:rFonts w:hint="eastAsia"/>
          <w:b/>
          <w:bCs/>
          <w:sz w:val="28"/>
        </w:rPr>
        <w:t>二、近</w:t>
      </w:r>
      <w:r>
        <w:rPr>
          <w:rFonts w:hint="eastAsia"/>
          <w:b/>
          <w:bCs/>
          <w:sz w:val="28"/>
        </w:rPr>
        <w:t>3</w:t>
      </w:r>
      <w:r>
        <w:rPr>
          <w:rFonts w:hint="eastAsia"/>
          <w:b/>
          <w:bCs/>
          <w:sz w:val="28"/>
        </w:rPr>
        <w:t>年主持过的科研项目</w:t>
      </w:r>
    </w:p>
    <w:p w:rsidR="00D9161A" w:rsidRPr="00D9161A" w:rsidRDefault="00D9161A" w:rsidP="00D9161A">
      <w:pPr>
        <w:rPr>
          <w:sz w:val="28"/>
        </w:rPr>
      </w:pPr>
      <w:r w:rsidRPr="00D9161A">
        <w:rPr>
          <w:rFonts w:hint="eastAsia"/>
          <w:bCs/>
          <w:sz w:val="24"/>
        </w:rPr>
        <w:t>满足“博士生导师任职基本条件</w:t>
      </w:r>
      <w:r w:rsidRPr="00D9161A">
        <w:rPr>
          <w:rFonts w:hint="eastAsia"/>
          <w:bCs/>
          <w:sz w:val="24"/>
        </w:rPr>
        <w:t>1</w:t>
      </w:r>
      <w:r w:rsidRPr="00D9161A">
        <w:rPr>
          <w:rFonts w:hint="eastAsia"/>
          <w:bCs/>
          <w:sz w:val="24"/>
        </w:rPr>
        <w:t>”的申请人或满足“硕士生导师任职基本条件</w:t>
      </w:r>
      <w:r>
        <w:rPr>
          <w:rFonts w:hint="eastAsia"/>
          <w:bCs/>
          <w:sz w:val="24"/>
        </w:rPr>
        <w:t>1</w:t>
      </w:r>
      <w:r w:rsidRPr="00D9161A">
        <w:rPr>
          <w:rFonts w:hint="eastAsia"/>
          <w:bCs/>
          <w:sz w:val="24"/>
        </w:rPr>
        <w:t>”的申请人，以下内容可以不填</w:t>
      </w:r>
      <w:r>
        <w:rPr>
          <w:rFonts w:hint="eastAsia"/>
          <w:bCs/>
          <w:sz w:val="24"/>
        </w:rPr>
        <w:t>。</w:t>
      </w:r>
    </w:p>
    <w:tbl>
      <w:tblPr>
        <w:tblW w:w="89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2407"/>
        <w:gridCol w:w="2593"/>
        <w:gridCol w:w="2126"/>
        <w:gridCol w:w="1843"/>
      </w:tblGrid>
      <w:tr w:rsidR="00D9161A" w:rsidTr="00131BB9">
        <w:trPr>
          <w:cantSplit/>
          <w:trHeight w:val="604"/>
        </w:trPr>
        <w:tc>
          <w:tcPr>
            <w:tcW w:w="2407" w:type="dxa"/>
            <w:vAlign w:val="center"/>
          </w:tcPr>
          <w:p w:rsidR="00D9161A" w:rsidRDefault="00D9161A" w:rsidP="00131BB9">
            <w:pPr>
              <w:jc w:val="center"/>
              <w:rPr>
                <w:b/>
                <w:bCs/>
                <w:sz w:val="24"/>
              </w:rPr>
            </w:pPr>
            <w:r>
              <w:rPr>
                <w:rFonts w:hint="eastAsia"/>
                <w:b/>
                <w:bCs/>
                <w:sz w:val="24"/>
              </w:rPr>
              <w:t>项目名称</w:t>
            </w:r>
          </w:p>
        </w:tc>
        <w:tc>
          <w:tcPr>
            <w:tcW w:w="2593" w:type="dxa"/>
            <w:vAlign w:val="center"/>
          </w:tcPr>
          <w:p w:rsidR="00D9161A" w:rsidRDefault="00D9161A" w:rsidP="00131BB9">
            <w:pPr>
              <w:jc w:val="center"/>
              <w:rPr>
                <w:b/>
                <w:bCs/>
                <w:sz w:val="24"/>
              </w:rPr>
            </w:pPr>
            <w:r>
              <w:rPr>
                <w:rFonts w:hint="eastAsia"/>
                <w:b/>
                <w:bCs/>
                <w:sz w:val="24"/>
              </w:rPr>
              <w:t>项目来源及</w:t>
            </w:r>
          </w:p>
          <w:p w:rsidR="00D9161A" w:rsidRDefault="00D9161A" w:rsidP="00131BB9">
            <w:pPr>
              <w:jc w:val="center"/>
              <w:rPr>
                <w:b/>
                <w:bCs/>
                <w:sz w:val="24"/>
              </w:rPr>
            </w:pPr>
            <w:r>
              <w:rPr>
                <w:rFonts w:hint="eastAsia"/>
                <w:b/>
                <w:bCs/>
                <w:sz w:val="24"/>
              </w:rPr>
              <w:t>项目编号</w:t>
            </w:r>
          </w:p>
        </w:tc>
        <w:tc>
          <w:tcPr>
            <w:tcW w:w="2126" w:type="dxa"/>
            <w:vAlign w:val="center"/>
          </w:tcPr>
          <w:p w:rsidR="00D9161A" w:rsidRPr="006219A0" w:rsidRDefault="00D9161A" w:rsidP="00131BB9">
            <w:pPr>
              <w:jc w:val="center"/>
              <w:rPr>
                <w:b/>
                <w:bCs/>
                <w:sz w:val="24"/>
              </w:rPr>
            </w:pPr>
            <w:r w:rsidRPr="006219A0">
              <w:rPr>
                <w:rFonts w:hint="eastAsia"/>
                <w:b/>
                <w:bCs/>
                <w:sz w:val="24"/>
              </w:rPr>
              <w:t>项目类型</w:t>
            </w:r>
          </w:p>
        </w:tc>
        <w:tc>
          <w:tcPr>
            <w:tcW w:w="1843" w:type="dxa"/>
            <w:vAlign w:val="center"/>
          </w:tcPr>
          <w:p w:rsidR="00D9161A" w:rsidRDefault="00D9161A" w:rsidP="00131BB9">
            <w:pPr>
              <w:jc w:val="center"/>
              <w:rPr>
                <w:b/>
                <w:bCs/>
                <w:sz w:val="24"/>
              </w:rPr>
            </w:pPr>
            <w:r>
              <w:rPr>
                <w:rFonts w:hint="eastAsia"/>
                <w:b/>
                <w:bCs/>
                <w:sz w:val="24"/>
              </w:rPr>
              <w:t>起止</w:t>
            </w:r>
          </w:p>
          <w:p w:rsidR="00D9161A" w:rsidRDefault="00D9161A" w:rsidP="00131BB9">
            <w:pPr>
              <w:jc w:val="center"/>
              <w:rPr>
                <w:b/>
                <w:bCs/>
                <w:sz w:val="24"/>
              </w:rPr>
            </w:pPr>
            <w:r>
              <w:rPr>
                <w:rFonts w:hint="eastAsia"/>
                <w:b/>
                <w:bCs/>
                <w:sz w:val="24"/>
              </w:rPr>
              <w:t>时间</w:t>
            </w:r>
          </w:p>
        </w:tc>
      </w:tr>
      <w:tr w:rsidR="00D9161A" w:rsidTr="00131BB9">
        <w:trPr>
          <w:cantSplit/>
          <w:trHeight w:val="819"/>
        </w:trPr>
        <w:tc>
          <w:tcPr>
            <w:tcW w:w="2407" w:type="dxa"/>
          </w:tcPr>
          <w:p w:rsidR="00D9161A" w:rsidRDefault="00D9161A" w:rsidP="00131BB9"/>
        </w:tc>
        <w:tc>
          <w:tcPr>
            <w:tcW w:w="2593" w:type="dxa"/>
          </w:tcPr>
          <w:p w:rsidR="00D9161A" w:rsidRDefault="00D9161A" w:rsidP="00131BB9"/>
        </w:tc>
        <w:tc>
          <w:tcPr>
            <w:tcW w:w="2126" w:type="dxa"/>
          </w:tcPr>
          <w:p w:rsidR="00D9161A" w:rsidRDefault="00D9161A" w:rsidP="00131BB9"/>
        </w:tc>
        <w:tc>
          <w:tcPr>
            <w:tcW w:w="1843" w:type="dxa"/>
          </w:tcPr>
          <w:p w:rsidR="00D9161A" w:rsidRDefault="00D9161A" w:rsidP="00131BB9"/>
        </w:tc>
      </w:tr>
      <w:tr w:rsidR="00D9161A" w:rsidTr="00131BB9">
        <w:trPr>
          <w:cantSplit/>
          <w:trHeight w:val="819"/>
        </w:trPr>
        <w:tc>
          <w:tcPr>
            <w:tcW w:w="2407" w:type="dxa"/>
          </w:tcPr>
          <w:p w:rsidR="00D9161A" w:rsidRDefault="00D9161A" w:rsidP="00131BB9"/>
        </w:tc>
        <w:tc>
          <w:tcPr>
            <w:tcW w:w="2593" w:type="dxa"/>
          </w:tcPr>
          <w:p w:rsidR="00D9161A" w:rsidRDefault="00D9161A" w:rsidP="00131BB9"/>
        </w:tc>
        <w:tc>
          <w:tcPr>
            <w:tcW w:w="2126" w:type="dxa"/>
          </w:tcPr>
          <w:p w:rsidR="00D9161A" w:rsidRDefault="00D9161A" w:rsidP="00131BB9"/>
        </w:tc>
        <w:tc>
          <w:tcPr>
            <w:tcW w:w="1843" w:type="dxa"/>
          </w:tcPr>
          <w:p w:rsidR="00D9161A" w:rsidRDefault="00D9161A" w:rsidP="00131BB9"/>
        </w:tc>
      </w:tr>
      <w:tr w:rsidR="00D9161A" w:rsidTr="00131BB9">
        <w:trPr>
          <w:cantSplit/>
          <w:trHeight w:val="819"/>
        </w:trPr>
        <w:tc>
          <w:tcPr>
            <w:tcW w:w="2407" w:type="dxa"/>
          </w:tcPr>
          <w:p w:rsidR="00D9161A" w:rsidRDefault="00D9161A" w:rsidP="00131BB9"/>
        </w:tc>
        <w:tc>
          <w:tcPr>
            <w:tcW w:w="2593" w:type="dxa"/>
          </w:tcPr>
          <w:p w:rsidR="00D9161A" w:rsidRDefault="00D9161A" w:rsidP="00131BB9"/>
        </w:tc>
        <w:tc>
          <w:tcPr>
            <w:tcW w:w="2126" w:type="dxa"/>
          </w:tcPr>
          <w:p w:rsidR="00D9161A" w:rsidRDefault="00D9161A" w:rsidP="00131BB9"/>
        </w:tc>
        <w:tc>
          <w:tcPr>
            <w:tcW w:w="1843" w:type="dxa"/>
          </w:tcPr>
          <w:p w:rsidR="00D9161A" w:rsidRDefault="00D9161A" w:rsidP="00131BB9"/>
        </w:tc>
      </w:tr>
      <w:tr w:rsidR="00D9161A" w:rsidTr="00131BB9">
        <w:trPr>
          <w:cantSplit/>
          <w:trHeight w:val="807"/>
        </w:trPr>
        <w:tc>
          <w:tcPr>
            <w:tcW w:w="2407" w:type="dxa"/>
          </w:tcPr>
          <w:p w:rsidR="00D9161A" w:rsidRDefault="00D9161A" w:rsidP="00131BB9"/>
        </w:tc>
        <w:tc>
          <w:tcPr>
            <w:tcW w:w="2593" w:type="dxa"/>
          </w:tcPr>
          <w:p w:rsidR="00D9161A" w:rsidRDefault="00D9161A" w:rsidP="00131BB9"/>
        </w:tc>
        <w:tc>
          <w:tcPr>
            <w:tcW w:w="2126" w:type="dxa"/>
          </w:tcPr>
          <w:p w:rsidR="00D9161A" w:rsidRDefault="00D9161A" w:rsidP="00131BB9"/>
        </w:tc>
        <w:tc>
          <w:tcPr>
            <w:tcW w:w="1843" w:type="dxa"/>
          </w:tcPr>
          <w:p w:rsidR="00D9161A" w:rsidRDefault="00D9161A" w:rsidP="00131BB9"/>
        </w:tc>
      </w:tr>
    </w:tbl>
    <w:p w:rsidR="00D9161A" w:rsidRDefault="00D9161A" w:rsidP="00D9161A">
      <w:pPr>
        <w:rPr>
          <w:rFonts w:ascii="宋体" w:hAnsi="宋体"/>
          <w:sz w:val="24"/>
        </w:rPr>
      </w:pPr>
      <w:r w:rsidRPr="00D9161A">
        <w:rPr>
          <w:rFonts w:ascii="宋体" w:hAnsi="宋体" w:hint="eastAsia"/>
          <w:sz w:val="24"/>
        </w:rPr>
        <w:t xml:space="preserve">注：1. </w:t>
      </w:r>
      <w:r w:rsidR="00756561">
        <w:rPr>
          <w:rFonts w:ascii="宋体" w:hAnsi="宋体" w:hint="eastAsia"/>
          <w:sz w:val="24"/>
        </w:rPr>
        <w:t>博士生导师任职资格申请人</w:t>
      </w:r>
      <w:r w:rsidRPr="00D9161A">
        <w:rPr>
          <w:rFonts w:ascii="宋体" w:hAnsi="宋体" w:hint="eastAsia"/>
          <w:sz w:val="24"/>
        </w:rPr>
        <w:t>项目来源限填“</w:t>
      </w:r>
      <w:r w:rsidR="00756561">
        <w:rPr>
          <w:rFonts w:ascii="宋体" w:hAnsi="宋体" w:hint="eastAsia"/>
          <w:sz w:val="24"/>
        </w:rPr>
        <w:t>国家</w:t>
      </w:r>
      <w:r w:rsidRPr="00D9161A">
        <w:rPr>
          <w:rFonts w:ascii="宋体" w:hAnsi="宋体" w:hint="eastAsia"/>
          <w:sz w:val="24"/>
        </w:rPr>
        <w:t>级</w:t>
      </w:r>
      <w:r w:rsidR="00756561">
        <w:rPr>
          <w:rFonts w:ascii="宋体" w:hAnsi="宋体" w:hint="eastAsia"/>
          <w:sz w:val="24"/>
        </w:rPr>
        <w:t>及</w:t>
      </w:r>
      <w:r w:rsidRPr="00D9161A">
        <w:rPr>
          <w:rFonts w:ascii="宋体" w:hAnsi="宋体" w:hint="eastAsia"/>
          <w:sz w:val="24"/>
        </w:rPr>
        <w:t>以上”项目</w:t>
      </w:r>
      <w:r w:rsidR="00756561">
        <w:rPr>
          <w:rFonts w:ascii="宋体" w:hAnsi="宋体" w:hint="eastAsia"/>
          <w:sz w:val="24"/>
        </w:rPr>
        <w:t>；硕士生导师任职资格申请人项目来源限填“省部级及以上”项目</w:t>
      </w:r>
      <w:r w:rsidRPr="00D9161A">
        <w:rPr>
          <w:rFonts w:ascii="宋体" w:hAnsi="宋体" w:hint="eastAsia"/>
          <w:sz w:val="24"/>
        </w:rPr>
        <w:t>。</w:t>
      </w:r>
      <w:r w:rsidR="002F6E08">
        <w:rPr>
          <w:rFonts w:ascii="宋体" w:hAnsi="宋体" w:hint="eastAsia"/>
          <w:sz w:val="24"/>
        </w:rPr>
        <w:t>且应为</w:t>
      </w:r>
      <w:r w:rsidR="002F6E08" w:rsidRPr="00D9161A">
        <w:rPr>
          <w:rFonts w:ascii="宋体" w:hAnsi="宋体" w:hint="eastAsia"/>
          <w:sz w:val="24"/>
        </w:rPr>
        <w:t>2013年6月以后的科研项目。</w:t>
      </w:r>
    </w:p>
    <w:p w:rsidR="00D9161A" w:rsidRPr="00D9161A" w:rsidRDefault="00D9161A" w:rsidP="00D9161A">
      <w:pPr>
        <w:ind w:firstLineChars="200" w:firstLine="480"/>
        <w:rPr>
          <w:rFonts w:ascii="宋体" w:hAnsi="宋体"/>
          <w:sz w:val="24"/>
        </w:rPr>
      </w:pPr>
      <w:r w:rsidRPr="00D9161A">
        <w:rPr>
          <w:rFonts w:ascii="宋体" w:hAnsi="宋体" w:hint="eastAsia"/>
          <w:sz w:val="24"/>
        </w:rPr>
        <w:t>2. 限填主持的项目，参与项目不计；</w:t>
      </w:r>
    </w:p>
    <w:p w:rsidR="00D9161A" w:rsidRPr="006C6AE8" w:rsidRDefault="00D9161A" w:rsidP="00D9161A">
      <w:pPr>
        <w:rPr>
          <w:rFonts w:ascii="宋体" w:hAnsi="宋体"/>
          <w:sz w:val="24"/>
        </w:rPr>
      </w:pPr>
      <w:r w:rsidRPr="00407B00">
        <w:rPr>
          <w:rFonts w:ascii="宋体" w:hAnsi="宋体" w:hint="eastAsia"/>
          <w:color w:val="C00000"/>
          <w:sz w:val="24"/>
        </w:rPr>
        <w:t xml:space="preserve">   </w:t>
      </w:r>
      <w:r w:rsidRPr="006C6AE8">
        <w:rPr>
          <w:rFonts w:ascii="宋体" w:hAnsi="宋体" w:hint="eastAsia"/>
          <w:sz w:val="24"/>
        </w:rPr>
        <w:t xml:space="preserve"> </w:t>
      </w:r>
      <w:r w:rsidR="002F6E08" w:rsidRPr="006C6AE8">
        <w:rPr>
          <w:rFonts w:ascii="宋体" w:hAnsi="宋体" w:hint="eastAsia"/>
          <w:sz w:val="24"/>
        </w:rPr>
        <w:t>3.</w:t>
      </w:r>
      <w:r w:rsidR="002F6E08">
        <w:rPr>
          <w:rFonts w:ascii="宋体" w:hAnsi="宋体" w:hint="eastAsia"/>
          <w:color w:val="C00000"/>
          <w:sz w:val="24"/>
        </w:rPr>
        <w:t xml:space="preserve"> </w:t>
      </w:r>
      <w:r w:rsidRPr="00D9161A">
        <w:rPr>
          <w:rFonts w:ascii="宋体" w:hAnsi="宋体" w:hint="eastAsia"/>
          <w:sz w:val="24"/>
        </w:rPr>
        <w:t>项目类型指“重大项目、重点项目、面上项目、</w:t>
      </w:r>
      <w:r w:rsidRPr="006C6AE8">
        <w:rPr>
          <w:rFonts w:ascii="宋体" w:hAnsi="宋体" w:hint="eastAsia"/>
          <w:sz w:val="24"/>
        </w:rPr>
        <w:t>重大项目子课题、境外合作项目”等</w:t>
      </w:r>
      <w:r w:rsidR="00B0255A" w:rsidRPr="006C6AE8">
        <w:rPr>
          <w:rFonts w:ascii="宋体" w:hAnsi="宋体" w:hint="eastAsia"/>
          <w:sz w:val="24"/>
        </w:rPr>
        <w:t>。</w:t>
      </w:r>
    </w:p>
    <w:p w:rsidR="00D9161A" w:rsidRPr="00407B00" w:rsidRDefault="00D9161A" w:rsidP="00D9161A">
      <w:pPr>
        <w:rPr>
          <w:rFonts w:ascii="宋体" w:hAnsi="宋体"/>
          <w:color w:val="C00000"/>
          <w:sz w:val="24"/>
        </w:rPr>
      </w:pPr>
    </w:p>
    <w:p w:rsidR="00D9161A" w:rsidRPr="006219A0" w:rsidRDefault="00D9161A" w:rsidP="00D9161A">
      <w:pPr>
        <w:jc w:val="left"/>
        <w:rPr>
          <w:b/>
          <w:bCs/>
          <w:sz w:val="28"/>
        </w:rPr>
      </w:pPr>
      <w:r>
        <w:rPr>
          <w:rFonts w:hint="eastAsia"/>
          <w:b/>
          <w:bCs/>
          <w:sz w:val="28"/>
        </w:rPr>
        <w:t>三</w:t>
      </w:r>
      <w:r w:rsidRPr="006219A0">
        <w:rPr>
          <w:rFonts w:hint="eastAsia"/>
          <w:b/>
          <w:bCs/>
          <w:sz w:val="28"/>
        </w:rPr>
        <w:t>、申请人</w:t>
      </w:r>
      <w:r>
        <w:rPr>
          <w:rFonts w:hint="eastAsia"/>
          <w:b/>
          <w:bCs/>
          <w:sz w:val="28"/>
        </w:rPr>
        <w:t>说明及</w:t>
      </w:r>
      <w:r w:rsidRPr="006219A0">
        <w:rPr>
          <w:rFonts w:hint="eastAsia"/>
          <w:b/>
          <w:bCs/>
          <w:sz w:val="28"/>
        </w:rPr>
        <w:t>承诺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6"/>
      </w:tblGrid>
      <w:tr w:rsidR="00D9161A" w:rsidRPr="00BD5E35" w:rsidTr="00131BB9">
        <w:trPr>
          <w:trHeight w:val="2767"/>
        </w:trPr>
        <w:tc>
          <w:tcPr>
            <w:tcW w:w="8939" w:type="dxa"/>
            <w:shd w:val="clear" w:color="auto" w:fill="auto"/>
          </w:tcPr>
          <w:p w:rsidR="00D9161A" w:rsidRDefault="00D9161A" w:rsidP="00131BB9">
            <w:pPr>
              <w:jc w:val="left"/>
              <w:rPr>
                <w:b/>
                <w:sz w:val="24"/>
              </w:rPr>
            </w:pPr>
          </w:p>
          <w:p w:rsidR="006C6AE8" w:rsidRDefault="00D9161A" w:rsidP="006C6AE8">
            <w:pPr>
              <w:ind w:firstLineChars="100" w:firstLine="241"/>
              <w:jc w:val="left"/>
              <w:rPr>
                <w:ins w:id="1" w:author="user301" w:date="2016-05-09T17:31:00Z"/>
                <w:sz w:val="28"/>
                <w:szCs w:val="28"/>
              </w:rPr>
            </w:pPr>
            <w:r>
              <w:rPr>
                <w:rFonts w:hint="eastAsia"/>
                <w:b/>
                <w:sz w:val="24"/>
              </w:rPr>
              <w:t xml:space="preserve"> </w:t>
            </w:r>
            <w:r w:rsidRPr="003F0033">
              <w:rPr>
                <w:rFonts w:hint="eastAsia"/>
                <w:sz w:val="24"/>
              </w:rPr>
              <w:t xml:space="preserve"> </w:t>
            </w:r>
            <w:r w:rsidRPr="003F0033">
              <w:rPr>
                <w:rFonts w:hint="eastAsia"/>
                <w:sz w:val="28"/>
                <w:szCs w:val="28"/>
              </w:rPr>
              <w:t xml:space="preserve">1. </w:t>
            </w:r>
            <w:r w:rsidRPr="003F0033">
              <w:rPr>
                <w:rFonts w:hint="eastAsia"/>
                <w:sz w:val="28"/>
                <w:szCs w:val="28"/>
              </w:rPr>
              <w:t>本人满足</w:t>
            </w:r>
            <w:r w:rsidRPr="003F0033">
              <w:rPr>
                <w:rFonts w:hint="eastAsia"/>
                <w:sz w:val="28"/>
                <w:szCs w:val="28"/>
              </w:rPr>
              <w:t xml:space="preserve">        </w:t>
            </w:r>
            <w:r w:rsidRPr="003F0033">
              <w:rPr>
                <w:rFonts w:hint="eastAsia"/>
                <w:sz w:val="28"/>
                <w:szCs w:val="28"/>
              </w:rPr>
              <w:t>导师任职基本条件第</w:t>
            </w:r>
            <w:r w:rsidRPr="003F0033">
              <w:rPr>
                <w:rFonts w:hint="eastAsia"/>
                <w:sz w:val="28"/>
                <w:szCs w:val="28"/>
              </w:rPr>
              <w:t xml:space="preserve">   </w:t>
            </w:r>
            <w:r w:rsidRPr="003F0033">
              <w:rPr>
                <w:rFonts w:hint="eastAsia"/>
                <w:sz w:val="28"/>
                <w:szCs w:val="28"/>
              </w:rPr>
              <w:t>条。</w:t>
            </w:r>
          </w:p>
          <w:p w:rsidR="00D9161A" w:rsidRPr="003F0033" w:rsidRDefault="00D9161A" w:rsidP="006C6AE8">
            <w:pPr>
              <w:ind w:firstLineChars="150" w:firstLine="420"/>
              <w:jc w:val="left"/>
              <w:rPr>
                <w:sz w:val="28"/>
                <w:szCs w:val="28"/>
              </w:rPr>
            </w:pPr>
            <w:r w:rsidRPr="003F0033">
              <w:rPr>
                <w:rFonts w:hint="eastAsia"/>
                <w:sz w:val="28"/>
                <w:szCs w:val="28"/>
              </w:rPr>
              <w:t xml:space="preserve">2. </w:t>
            </w:r>
            <w:r w:rsidRPr="003F0033">
              <w:rPr>
                <w:rFonts w:hint="eastAsia"/>
                <w:sz w:val="28"/>
                <w:szCs w:val="28"/>
              </w:rPr>
              <w:t>本人承诺：本申请书填写内容真实、准确，因申报材料不真实、不准确、不完整或不规范而导致不利于本申请人的评议结果，由申请人本人负责。</w:t>
            </w:r>
          </w:p>
          <w:p w:rsidR="00D9161A" w:rsidRPr="003F0033" w:rsidRDefault="00D9161A" w:rsidP="00131BB9">
            <w:pPr>
              <w:ind w:firstLine="480"/>
              <w:jc w:val="left"/>
              <w:rPr>
                <w:sz w:val="24"/>
              </w:rPr>
            </w:pPr>
            <w:r w:rsidRPr="003F0033">
              <w:rPr>
                <w:rFonts w:hint="eastAsia"/>
                <w:sz w:val="24"/>
              </w:rPr>
              <w:t xml:space="preserve">                     </w:t>
            </w:r>
          </w:p>
          <w:p w:rsidR="00D9161A" w:rsidRDefault="00D9161A" w:rsidP="00131BB9">
            <w:pPr>
              <w:ind w:firstLineChars="1179" w:firstLine="2830"/>
              <w:jc w:val="left"/>
              <w:rPr>
                <w:b/>
                <w:sz w:val="24"/>
              </w:rPr>
            </w:pPr>
            <w:r w:rsidRPr="003F0033">
              <w:rPr>
                <w:rFonts w:hint="eastAsia"/>
                <w:sz w:val="24"/>
              </w:rPr>
              <w:t>申请人签名：</w:t>
            </w:r>
            <w:r w:rsidRPr="003F0033">
              <w:rPr>
                <w:rFonts w:hint="eastAsia"/>
                <w:sz w:val="24"/>
              </w:rPr>
              <w:t xml:space="preserve">             </w:t>
            </w:r>
            <w:r w:rsidRPr="003F0033">
              <w:rPr>
                <w:rFonts w:hint="eastAsia"/>
                <w:sz w:val="24"/>
              </w:rPr>
              <w:t>日期：</w:t>
            </w:r>
          </w:p>
          <w:p w:rsidR="00D9161A" w:rsidRDefault="00D9161A" w:rsidP="00131BB9">
            <w:pPr>
              <w:ind w:firstLineChars="1522" w:firstLine="3667"/>
              <w:jc w:val="left"/>
              <w:rPr>
                <w:b/>
                <w:sz w:val="24"/>
              </w:rPr>
            </w:pPr>
          </w:p>
          <w:p w:rsidR="00D9161A" w:rsidRPr="00563082" w:rsidRDefault="00D9161A" w:rsidP="00131BB9">
            <w:pPr>
              <w:ind w:firstLineChars="1522" w:firstLine="3667"/>
              <w:jc w:val="left"/>
              <w:rPr>
                <w:b/>
                <w:sz w:val="24"/>
              </w:rPr>
            </w:pPr>
          </w:p>
        </w:tc>
      </w:tr>
    </w:tbl>
    <w:p w:rsidR="00D9161A" w:rsidRDefault="00D9161A" w:rsidP="00D9161A">
      <w:pPr>
        <w:jc w:val="left"/>
        <w:rPr>
          <w:b/>
          <w:bCs/>
          <w:sz w:val="28"/>
        </w:rPr>
      </w:pPr>
    </w:p>
    <w:p w:rsidR="00D9161A" w:rsidRDefault="00D9161A" w:rsidP="00D9161A">
      <w:pPr>
        <w:jc w:val="left"/>
        <w:rPr>
          <w:b/>
          <w:bCs/>
          <w:sz w:val="28"/>
        </w:rPr>
      </w:pPr>
      <w:r>
        <w:rPr>
          <w:rFonts w:hint="eastAsia"/>
          <w:b/>
          <w:bCs/>
          <w:sz w:val="28"/>
        </w:rPr>
        <w:t>四</w:t>
      </w:r>
      <w:r w:rsidRPr="006219A0">
        <w:rPr>
          <w:rFonts w:hint="eastAsia"/>
          <w:b/>
          <w:bCs/>
          <w:sz w:val="28"/>
        </w:rPr>
        <w:t>、学院（直属系、中心、附属医院）审议</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20"/>
      </w:tblGrid>
      <w:tr w:rsidR="00D9161A" w:rsidRPr="006A2DFF" w:rsidTr="00131BB9">
        <w:trPr>
          <w:cantSplit/>
          <w:trHeight w:val="6027"/>
        </w:trPr>
        <w:tc>
          <w:tcPr>
            <w:tcW w:w="8820" w:type="dxa"/>
          </w:tcPr>
          <w:p w:rsidR="00D9161A" w:rsidRPr="006A2DFF" w:rsidRDefault="00D9161A" w:rsidP="00131BB9">
            <w:pPr>
              <w:rPr>
                <w:sz w:val="24"/>
              </w:rPr>
            </w:pPr>
          </w:p>
          <w:p w:rsidR="00D9161A" w:rsidRPr="006A2DFF" w:rsidRDefault="00D9161A" w:rsidP="00131BB9">
            <w:pPr>
              <w:jc w:val="left"/>
              <w:rPr>
                <w:sz w:val="28"/>
                <w:szCs w:val="28"/>
              </w:rPr>
            </w:pPr>
            <w:r>
              <w:rPr>
                <w:rFonts w:hint="eastAsia"/>
                <w:sz w:val="28"/>
                <w:szCs w:val="28"/>
              </w:rPr>
              <w:t>学位审议机构</w:t>
            </w:r>
            <w:r w:rsidRPr="006A2DFF">
              <w:rPr>
                <w:rFonts w:hint="eastAsia"/>
                <w:sz w:val="28"/>
                <w:szCs w:val="28"/>
              </w:rPr>
              <w:t>审议意见（请用√选择）：</w:t>
            </w:r>
          </w:p>
          <w:p w:rsidR="00D9161A" w:rsidRDefault="00D9161A" w:rsidP="00131BB9">
            <w:pPr>
              <w:jc w:val="left"/>
              <w:rPr>
                <w:sz w:val="24"/>
              </w:rPr>
            </w:pPr>
          </w:p>
          <w:p w:rsidR="00D9161A" w:rsidRPr="006A2DFF" w:rsidRDefault="00D9161A" w:rsidP="00131BB9">
            <w:pPr>
              <w:jc w:val="left"/>
              <w:rPr>
                <w:sz w:val="24"/>
              </w:rPr>
            </w:pPr>
          </w:p>
          <w:p w:rsidR="00D9161A" w:rsidRPr="006A2DFF" w:rsidRDefault="00D9161A" w:rsidP="00131BB9">
            <w:pPr>
              <w:ind w:firstLineChars="646" w:firstLine="1938"/>
              <w:jc w:val="left"/>
              <w:rPr>
                <w:rFonts w:ascii="华文行楷" w:eastAsia="华文行楷"/>
                <w:sz w:val="30"/>
                <w:szCs w:val="30"/>
              </w:rPr>
            </w:pPr>
            <w:r w:rsidRPr="006A2DFF">
              <w:rPr>
                <w:rFonts w:ascii="华文行楷" w:eastAsia="华文行楷" w:hint="eastAsia"/>
                <w:sz w:val="30"/>
                <w:szCs w:val="30"/>
              </w:rPr>
              <w:t>□认定具备博士研究生导师</w:t>
            </w:r>
            <w:r>
              <w:rPr>
                <w:rFonts w:ascii="华文行楷" w:eastAsia="华文行楷" w:hint="eastAsia"/>
                <w:sz w:val="30"/>
                <w:szCs w:val="30"/>
              </w:rPr>
              <w:t>任职</w:t>
            </w:r>
            <w:r w:rsidRPr="006A2DFF">
              <w:rPr>
                <w:rFonts w:ascii="华文行楷" w:eastAsia="华文行楷" w:hint="eastAsia"/>
                <w:sz w:val="30"/>
                <w:szCs w:val="30"/>
              </w:rPr>
              <w:t>资格</w:t>
            </w:r>
          </w:p>
          <w:p w:rsidR="00D9161A" w:rsidRPr="006A2DFF" w:rsidRDefault="00D9161A" w:rsidP="00131BB9">
            <w:pPr>
              <w:ind w:firstLineChars="646" w:firstLine="1357"/>
              <w:jc w:val="left"/>
              <w:rPr>
                <w:rFonts w:ascii="华文行楷" w:eastAsia="华文行楷"/>
                <w:szCs w:val="21"/>
              </w:rPr>
            </w:pPr>
          </w:p>
          <w:p w:rsidR="00D9161A" w:rsidRPr="006A2DFF" w:rsidRDefault="00D9161A" w:rsidP="00131BB9">
            <w:pPr>
              <w:ind w:firstLineChars="646" w:firstLine="1938"/>
              <w:jc w:val="left"/>
              <w:rPr>
                <w:rFonts w:ascii="华文行楷" w:eastAsia="华文行楷"/>
                <w:sz w:val="30"/>
                <w:szCs w:val="30"/>
              </w:rPr>
            </w:pPr>
            <w:r w:rsidRPr="006A2DFF">
              <w:rPr>
                <w:rFonts w:ascii="华文行楷" w:eastAsia="华文行楷" w:hint="eastAsia"/>
                <w:sz w:val="30"/>
                <w:szCs w:val="30"/>
              </w:rPr>
              <w:t>□认定具备硕士研究生导师</w:t>
            </w:r>
            <w:r>
              <w:rPr>
                <w:rFonts w:ascii="华文行楷" w:eastAsia="华文行楷" w:hint="eastAsia"/>
                <w:sz w:val="30"/>
                <w:szCs w:val="30"/>
              </w:rPr>
              <w:t>任职</w:t>
            </w:r>
            <w:r w:rsidRPr="006A2DFF">
              <w:rPr>
                <w:rFonts w:ascii="华文行楷" w:eastAsia="华文行楷" w:hint="eastAsia"/>
                <w:sz w:val="30"/>
                <w:szCs w:val="30"/>
              </w:rPr>
              <w:t>资格</w:t>
            </w:r>
          </w:p>
          <w:p w:rsidR="00D9161A" w:rsidRPr="006A2DFF" w:rsidRDefault="00D9161A" w:rsidP="00131BB9">
            <w:pPr>
              <w:jc w:val="left"/>
              <w:rPr>
                <w:sz w:val="24"/>
              </w:rPr>
            </w:pPr>
          </w:p>
          <w:p w:rsidR="00D9161A" w:rsidRPr="006A2DFF" w:rsidRDefault="00D9161A" w:rsidP="00131BB9">
            <w:pPr>
              <w:jc w:val="left"/>
              <w:rPr>
                <w:sz w:val="24"/>
              </w:rPr>
            </w:pPr>
          </w:p>
          <w:p w:rsidR="00D9161A" w:rsidRPr="006A2DFF" w:rsidRDefault="00D9161A" w:rsidP="00131BB9">
            <w:pPr>
              <w:jc w:val="left"/>
              <w:rPr>
                <w:sz w:val="24"/>
              </w:rPr>
            </w:pPr>
          </w:p>
          <w:p w:rsidR="00D9161A" w:rsidRPr="006A2DFF" w:rsidRDefault="00D9161A" w:rsidP="00131BB9">
            <w:pPr>
              <w:jc w:val="left"/>
              <w:rPr>
                <w:sz w:val="28"/>
                <w:szCs w:val="28"/>
              </w:rPr>
            </w:pPr>
            <w:r w:rsidRPr="006A2DFF">
              <w:rPr>
                <w:rFonts w:hint="eastAsia"/>
                <w:sz w:val="28"/>
                <w:szCs w:val="28"/>
              </w:rPr>
              <w:t xml:space="preserve">                             </w:t>
            </w:r>
            <w:r w:rsidRPr="006A2DFF">
              <w:rPr>
                <w:rFonts w:hint="eastAsia"/>
                <w:sz w:val="28"/>
                <w:szCs w:val="28"/>
              </w:rPr>
              <w:t>召集人（签字）：</w:t>
            </w:r>
          </w:p>
          <w:p w:rsidR="00D9161A" w:rsidRPr="006A2DFF" w:rsidRDefault="00D9161A" w:rsidP="00131BB9">
            <w:pPr>
              <w:jc w:val="left"/>
              <w:rPr>
                <w:sz w:val="24"/>
              </w:rPr>
            </w:pPr>
            <w:r w:rsidRPr="006A2DFF">
              <w:rPr>
                <w:rFonts w:hint="eastAsia"/>
                <w:sz w:val="28"/>
                <w:szCs w:val="28"/>
              </w:rPr>
              <w:t xml:space="preserve">                             </w:t>
            </w:r>
            <w:r w:rsidRPr="006A2DFF">
              <w:rPr>
                <w:rFonts w:hint="eastAsia"/>
                <w:sz w:val="28"/>
                <w:szCs w:val="28"/>
              </w:rPr>
              <w:t>日</w:t>
            </w:r>
            <w:r w:rsidRPr="006A2DFF">
              <w:rPr>
                <w:rFonts w:hint="eastAsia"/>
                <w:sz w:val="28"/>
                <w:szCs w:val="28"/>
              </w:rPr>
              <w:t xml:space="preserve">  </w:t>
            </w:r>
            <w:r w:rsidRPr="006A2DFF">
              <w:rPr>
                <w:rFonts w:hint="eastAsia"/>
                <w:sz w:val="28"/>
                <w:szCs w:val="28"/>
              </w:rPr>
              <w:t>期：</w:t>
            </w:r>
          </w:p>
        </w:tc>
      </w:tr>
    </w:tbl>
    <w:p w:rsidR="005E3AEB" w:rsidRPr="00D9161A" w:rsidRDefault="005E3AEB" w:rsidP="00D9161A"/>
    <w:sectPr w:rsidR="005E3AEB" w:rsidRPr="00D9161A" w:rsidSect="00F0130E">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701"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505E" w:rsidRDefault="00DE505E">
      <w:r>
        <w:separator/>
      </w:r>
    </w:p>
  </w:endnote>
  <w:endnote w:type="continuationSeparator" w:id="0">
    <w:p w:rsidR="00DE505E" w:rsidRDefault="00DE50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简体">
    <w:altName w:val="宋体"/>
    <w:charset w:val="86"/>
    <w:family w:val="auto"/>
    <w:pitch w:val="variable"/>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5C" w:rsidRDefault="00C1099A" w:rsidP="0010009B">
    <w:pPr>
      <w:pStyle w:val="a3"/>
      <w:framePr w:wrap="around" w:vAnchor="text" w:hAnchor="margin" w:xAlign="center" w:y="1"/>
      <w:rPr>
        <w:rStyle w:val="a4"/>
      </w:rPr>
    </w:pPr>
    <w:r>
      <w:rPr>
        <w:rStyle w:val="a4"/>
      </w:rPr>
      <w:fldChar w:fldCharType="begin"/>
    </w:r>
    <w:r w:rsidR="002F6E08">
      <w:rPr>
        <w:rStyle w:val="a4"/>
      </w:rPr>
      <w:instrText xml:space="preserve">PAGE  </w:instrText>
    </w:r>
    <w:r>
      <w:rPr>
        <w:rStyle w:val="a4"/>
      </w:rPr>
      <w:fldChar w:fldCharType="end"/>
    </w:r>
  </w:p>
  <w:p w:rsidR="0045475C" w:rsidRDefault="00EF3622">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5C" w:rsidRDefault="00EF3622" w:rsidP="00186CB7">
    <w:pPr>
      <w:pStyle w:val="a3"/>
      <w:framePr w:wrap="around" w:vAnchor="text" w:hAnchor="margin" w:xAlign="center" w:y="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5C" w:rsidRDefault="00C1099A">
    <w:pPr>
      <w:pStyle w:val="a3"/>
      <w:framePr w:wrap="around" w:vAnchor="text" w:hAnchor="margin" w:xAlign="center" w:y="1"/>
      <w:rPr>
        <w:rStyle w:val="a4"/>
      </w:rPr>
    </w:pPr>
    <w:r>
      <w:rPr>
        <w:rStyle w:val="a4"/>
      </w:rPr>
      <w:fldChar w:fldCharType="begin"/>
    </w:r>
    <w:r w:rsidR="002F6E08">
      <w:rPr>
        <w:rStyle w:val="a4"/>
      </w:rPr>
      <w:instrText xml:space="preserve">PAGE  </w:instrText>
    </w:r>
    <w:r>
      <w:rPr>
        <w:rStyle w:val="a4"/>
      </w:rPr>
      <w:fldChar w:fldCharType="end"/>
    </w:r>
  </w:p>
  <w:p w:rsidR="0045475C" w:rsidRDefault="00EF3622">
    <w:pPr>
      <w:pStyle w:val="a3"/>
      <w:ind w:right="360"/>
    </w:pPr>
  </w:p>
  <w:p w:rsidR="0045475C" w:rsidRDefault="00EF362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5C" w:rsidRDefault="00C1099A">
    <w:pPr>
      <w:pStyle w:val="a3"/>
      <w:framePr w:wrap="around" w:vAnchor="text" w:hAnchor="margin" w:xAlign="center" w:y="1"/>
      <w:rPr>
        <w:rStyle w:val="a4"/>
      </w:rPr>
    </w:pPr>
    <w:r>
      <w:rPr>
        <w:rStyle w:val="a4"/>
      </w:rPr>
      <w:fldChar w:fldCharType="begin"/>
    </w:r>
    <w:r w:rsidR="002F6E08">
      <w:rPr>
        <w:rStyle w:val="a4"/>
      </w:rPr>
      <w:instrText xml:space="preserve">PAGE  </w:instrText>
    </w:r>
    <w:r>
      <w:rPr>
        <w:rStyle w:val="a4"/>
      </w:rPr>
      <w:fldChar w:fldCharType="separate"/>
    </w:r>
    <w:r w:rsidR="00EF3622">
      <w:rPr>
        <w:rStyle w:val="a4"/>
        <w:noProof/>
      </w:rPr>
      <w:t>1</w:t>
    </w:r>
    <w:r>
      <w:rPr>
        <w:rStyle w:val="a4"/>
      </w:rPr>
      <w:fldChar w:fldCharType="end"/>
    </w:r>
  </w:p>
  <w:p w:rsidR="0045475C" w:rsidRDefault="00EF3622">
    <w:pPr>
      <w:pStyle w:val="a3"/>
      <w:ind w:right="360"/>
    </w:pPr>
  </w:p>
  <w:p w:rsidR="0045475C" w:rsidRDefault="00EF362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5C" w:rsidRDefault="00EF362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505E" w:rsidRDefault="00DE505E">
      <w:r>
        <w:separator/>
      </w:r>
    </w:p>
  </w:footnote>
  <w:footnote w:type="continuationSeparator" w:id="0">
    <w:p w:rsidR="00DE505E" w:rsidRDefault="00DE50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5C" w:rsidRDefault="00EF3622" w:rsidP="00085026">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5C" w:rsidRDefault="00EF3622">
    <w:pPr>
      <w:pStyle w:val="a5"/>
    </w:pPr>
  </w:p>
  <w:p w:rsidR="0045475C" w:rsidRDefault="00EF362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5C" w:rsidRDefault="00EF3622" w:rsidP="00257C2F">
    <w:pPr>
      <w:pStyle w:val="a5"/>
      <w:pBdr>
        <w:bottom w:val="none" w:sz="0" w:space="0" w:color="auto"/>
      </w:pBdr>
      <w:jc w:val="both"/>
    </w:pPr>
  </w:p>
  <w:p w:rsidR="0045475C" w:rsidRDefault="00EF362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75C" w:rsidRDefault="00EF3622">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trackRevision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161A"/>
    <w:rsid w:val="000E261D"/>
    <w:rsid w:val="002F6E08"/>
    <w:rsid w:val="003B5C39"/>
    <w:rsid w:val="005A23EE"/>
    <w:rsid w:val="005E3AEB"/>
    <w:rsid w:val="006C6AE8"/>
    <w:rsid w:val="00756561"/>
    <w:rsid w:val="008E5D34"/>
    <w:rsid w:val="009D4D1F"/>
    <w:rsid w:val="00B0255A"/>
    <w:rsid w:val="00C1099A"/>
    <w:rsid w:val="00D9161A"/>
    <w:rsid w:val="00DE4804"/>
    <w:rsid w:val="00DE505E"/>
    <w:rsid w:val="00EF3622"/>
    <w:rsid w:val="00F013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16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D9161A"/>
    <w:pPr>
      <w:tabs>
        <w:tab w:val="center" w:pos="4153"/>
        <w:tab w:val="right" w:pos="8306"/>
      </w:tabs>
      <w:snapToGrid w:val="0"/>
      <w:jc w:val="left"/>
    </w:pPr>
    <w:rPr>
      <w:sz w:val="18"/>
      <w:szCs w:val="18"/>
    </w:rPr>
  </w:style>
  <w:style w:type="character" w:customStyle="1" w:styleId="Char">
    <w:name w:val="页脚 Char"/>
    <w:basedOn w:val="a0"/>
    <w:link w:val="a3"/>
    <w:rsid w:val="00D9161A"/>
    <w:rPr>
      <w:kern w:val="2"/>
      <w:sz w:val="18"/>
      <w:szCs w:val="18"/>
    </w:rPr>
  </w:style>
  <w:style w:type="character" w:styleId="a4">
    <w:name w:val="page number"/>
    <w:basedOn w:val="a0"/>
    <w:rsid w:val="00D9161A"/>
  </w:style>
  <w:style w:type="paragraph" w:styleId="a5">
    <w:name w:val="header"/>
    <w:basedOn w:val="a"/>
    <w:link w:val="Char0"/>
    <w:rsid w:val="00D9161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D9161A"/>
    <w:rPr>
      <w:kern w:val="2"/>
      <w:sz w:val="18"/>
      <w:szCs w:val="18"/>
    </w:rPr>
  </w:style>
  <w:style w:type="paragraph" w:styleId="a6">
    <w:name w:val="Balloon Text"/>
    <w:basedOn w:val="a"/>
    <w:link w:val="Char1"/>
    <w:rsid w:val="00D9161A"/>
    <w:rPr>
      <w:sz w:val="18"/>
      <w:szCs w:val="18"/>
    </w:rPr>
  </w:style>
  <w:style w:type="character" w:customStyle="1" w:styleId="Char1">
    <w:name w:val="批注框文本 Char"/>
    <w:basedOn w:val="a0"/>
    <w:link w:val="a6"/>
    <w:rsid w:val="00D9161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16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D9161A"/>
    <w:pPr>
      <w:tabs>
        <w:tab w:val="center" w:pos="4153"/>
        <w:tab w:val="right" w:pos="8306"/>
      </w:tabs>
      <w:snapToGrid w:val="0"/>
      <w:jc w:val="left"/>
    </w:pPr>
    <w:rPr>
      <w:sz w:val="18"/>
      <w:szCs w:val="18"/>
    </w:rPr>
  </w:style>
  <w:style w:type="character" w:customStyle="1" w:styleId="Char">
    <w:name w:val="页脚 Char"/>
    <w:basedOn w:val="a0"/>
    <w:link w:val="a3"/>
    <w:rsid w:val="00D9161A"/>
    <w:rPr>
      <w:kern w:val="2"/>
      <w:sz w:val="18"/>
      <w:szCs w:val="18"/>
    </w:rPr>
  </w:style>
  <w:style w:type="character" w:styleId="a4">
    <w:name w:val="page number"/>
    <w:basedOn w:val="a0"/>
    <w:rsid w:val="00D9161A"/>
  </w:style>
  <w:style w:type="paragraph" w:styleId="a5">
    <w:name w:val="header"/>
    <w:basedOn w:val="a"/>
    <w:link w:val="Char0"/>
    <w:rsid w:val="00D9161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D9161A"/>
    <w:rPr>
      <w:kern w:val="2"/>
      <w:sz w:val="18"/>
      <w:szCs w:val="18"/>
    </w:rPr>
  </w:style>
  <w:style w:type="paragraph" w:styleId="a6">
    <w:name w:val="Balloon Text"/>
    <w:basedOn w:val="a"/>
    <w:link w:val="Char1"/>
    <w:rsid w:val="00D9161A"/>
    <w:rPr>
      <w:sz w:val="18"/>
      <w:szCs w:val="18"/>
    </w:rPr>
  </w:style>
  <w:style w:type="character" w:customStyle="1" w:styleId="Char1">
    <w:name w:val="批注框文本 Char"/>
    <w:basedOn w:val="a0"/>
    <w:link w:val="a6"/>
    <w:rsid w:val="00D9161A"/>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A5C00-5EF3-4D53-9FCB-E215AD42F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198</Words>
  <Characters>1132</Characters>
  <Application>Microsoft Office Word</Application>
  <DocSecurity>0</DocSecurity>
  <Lines>9</Lines>
  <Paragraphs>2</Paragraphs>
  <ScaleCrop>false</ScaleCrop>
  <Company/>
  <LinksUpToDate>false</LinksUpToDate>
  <CharactersWithSpaces>1328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user301</dc:creator>
  <cp:lastModifiedBy>Windows 用户</cp:lastModifiedBy>
  <cp:revision>2</cp:revision>
  <cp:lastPrinted>2016-05-05T08:13:00Z</cp:lastPrinted>
  <dcterms:created xsi:type="dcterms:W3CDTF">2016-05-09T09:33:00Z</dcterms:created>
  <dcterms:modified xsi:type="dcterms:W3CDTF">2016-05-09T09:33:00Z</dcterms:modified>
</cp:coreProperties>
</file>